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9AA91" w14:textId="25E74B4A" w:rsidR="006979BF" w:rsidDel="005D5603" w:rsidRDefault="006979BF">
      <w:pPr>
        <w:rPr>
          <w:del w:id="1" w:author="Catherine Devine" w:date="2023-07-26T11:02:00Z"/>
          <w:sz w:val="28"/>
          <w:szCs w:val="28"/>
        </w:rPr>
      </w:pPr>
    </w:p>
    <w:p w14:paraId="7E77120F" w14:textId="7A53FF4C" w:rsidR="00687AAC" w:rsidRPr="006F7808" w:rsidDel="005D5603" w:rsidRDefault="006979BF" w:rsidP="006D6DD9">
      <w:pPr>
        <w:jc w:val="center"/>
        <w:rPr>
          <w:del w:id="2" w:author="Catherine Devine" w:date="2023-07-26T11:02:00Z"/>
          <w:b/>
          <w:bCs/>
          <w:sz w:val="36"/>
          <w:szCs w:val="36"/>
          <w:u w:val="single"/>
        </w:rPr>
      </w:pPr>
      <w:del w:id="3" w:author="Catherine Devine" w:date="2023-07-26T11:02:00Z">
        <w:r w:rsidRPr="006F7808" w:rsidDel="005D5603">
          <w:rPr>
            <w:b/>
            <w:bCs/>
            <w:sz w:val="36"/>
            <w:szCs w:val="36"/>
            <w:u w:val="single"/>
          </w:rPr>
          <w:delText>Website</w:delText>
        </w:r>
      </w:del>
    </w:p>
    <w:p w14:paraId="04141345" w14:textId="03760D56" w:rsidR="00EE2696" w:rsidDel="005D5603" w:rsidRDefault="00EE2696">
      <w:pPr>
        <w:rPr>
          <w:del w:id="4" w:author="Catherine Devine" w:date="2023-07-26T11:02:00Z"/>
          <w:b/>
          <w:bCs/>
          <w:sz w:val="28"/>
          <w:szCs w:val="28"/>
        </w:rPr>
      </w:pPr>
    </w:p>
    <w:p w14:paraId="53DEC8AE" w14:textId="4FAB326A" w:rsidR="00EF2551" w:rsidRPr="00EE2696" w:rsidDel="005D5603" w:rsidRDefault="00EE2696">
      <w:pPr>
        <w:rPr>
          <w:del w:id="5" w:author="Catherine Devine" w:date="2023-07-26T11:02:00Z"/>
          <w:b/>
          <w:bCs/>
          <w:szCs w:val="22"/>
        </w:rPr>
      </w:pPr>
      <w:del w:id="6" w:author="Catherine Devine" w:date="2023-07-26T11:02:00Z">
        <w:r w:rsidRPr="00EE2696" w:rsidDel="005D5603">
          <w:rPr>
            <w:b/>
            <w:bCs/>
            <w:szCs w:val="22"/>
          </w:rPr>
          <w:delText>Developers</w:delText>
        </w:r>
      </w:del>
    </w:p>
    <w:p w14:paraId="70C41DB1" w14:textId="0D73C167" w:rsidR="006269A0" w:rsidRPr="006269A0" w:rsidDel="005D5603" w:rsidRDefault="00000000">
      <w:pPr>
        <w:rPr>
          <w:del w:id="7" w:author="Catherine Devine" w:date="2023-07-26T11:02:00Z"/>
          <w:b/>
          <w:bCs/>
          <w:szCs w:val="22"/>
        </w:rPr>
      </w:pPr>
      <w:del w:id="8" w:author="Catherine Devine" w:date="2023-07-26T11:02:00Z">
        <w:r w:rsidDel="005D5603">
          <w:fldChar w:fldCharType="begin"/>
        </w:r>
        <w:r w:rsidDel="005D5603">
          <w:delInstrText>HYPERLINK "https://showandtell.com.au/"</w:delInstrText>
        </w:r>
        <w:r w:rsidDel="005D5603">
          <w:fldChar w:fldCharType="separate"/>
        </w:r>
        <w:r w:rsidR="006269A0" w:rsidRPr="006269A0" w:rsidDel="005D5603">
          <w:rPr>
            <w:rStyle w:val="Hyperlink"/>
            <w:b/>
            <w:bCs/>
            <w:szCs w:val="22"/>
          </w:rPr>
          <w:delText>https://showandtell.com.au/</w:delText>
        </w:r>
        <w:r w:rsidDel="005D5603">
          <w:rPr>
            <w:rStyle w:val="Hyperlink"/>
            <w:b/>
            <w:bCs/>
            <w:szCs w:val="22"/>
          </w:rPr>
          <w:fldChar w:fldCharType="end"/>
        </w:r>
      </w:del>
    </w:p>
    <w:p w14:paraId="213987E1" w14:textId="2CCF3601" w:rsidR="006269A0" w:rsidDel="005D5603" w:rsidRDefault="006269A0">
      <w:pPr>
        <w:rPr>
          <w:del w:id="9" w:author="Catherine Devine" w:date="2023-07-26T11:02:00Z"/>
          <w:b/>
          <w:bCs/>
          <w:sz w:val="28"/>
          <w:szCs w:val="28"/>
        </w:rPr>
      </w:pPr>
    </w:p>
    <w:p w14:paraId="4B55A0FF" w14:textId="4A11C85C" w:rsidR="00EF2551" w:rsidDel="005D5603" w:rsidRDefault="00EF2551">
      <w:pPr>
        <w:rPr>
          <w:del w:id="10" w:author="Catherine Devine" w:date="2023-07-26T11:02:00Z"/>
          <w:b/>
          <w:bCs/>
          <w:szCs w:val="22"/>
        </w:rPr>
      </w:pPr>
      <w:del w:id="11" w:author="Catherine Devine" w:date="2023-07-26T11:02:00Z">
        <w:r w:rsidRPr="00EF2551" w:rsidDel="005D5603">
          <w:rPr>
            <w:b/>
            <w:bCs/>
            <w:szCs w:val="22"/>
          </w:rPr>
          <w:delText>Sites I like or parts</w:delText>
        </w:r>
        <w:r w:rsidDel="005D5603">
          <w:rPr>
            <w:b/>
            <w:bCs/>
            <w:szCs w:val="22"/>
          </w:rPr>
          <w:delText xml:space="preserve"> of sites</w:delText>
        </w:r>
        <w:r w:rsidRPr="00EF2551" w:rsidDel="005D5603">
          <w:rPr>
            <w:b/>
            <w:bCs/>
            <w:szCs w:val="22"/>
          </w:rPr>
          <w:delText xml:space="preserve"> I like</w:delText>
        </w:r>
        <w:r w:rsidR="006269A0" w:rsidDel="005D5603">
          <w:rPr>
            <w:b/>
            <w:bCs/>
            <w:szCs w:val="22"/>
          </w:rPr>
          <w:delText>:</w:delText>
        </w:r>
      </w:del>
    </w:p>
    <w:p w14:paraId="28433EA3" w14:textId="27404139" w:rsidR="00EF2551" w:rsidDel="005D5603" w:rsidRDefault="00EF2551">
      <w:pPr>
        <w:rPr>
          <w:del w:id="12" w:author="Catherine Devine" w:date="2023-07-26T11:02:00Z"/>
          <w:b/>
          <w:bCs/>
          <w:szCs w:val="22"/>
        </w:rPr>
      </w:pPr>
    </w:p>
    <w:p w14:paraId="0170BDE3" w14:textId="7BBB8334" w:rsidR="00EF2551" w:rsidDel="005D5603" w:rsidRDefault="00000000">
      <w:pPr>
        <w:rPr>
          <w:del w:id="13" w:author="Catherine Devine" w:date="2023-07-26T11:02:00Z"/>
          <w:b/>
          <w:bCs/>
          <w:szCs w:val="22"/>
        </w:rPr>
      </w:pPr>
      <w:del w:id="14" w:author="Catherine Devine" w:date="2023-07-26T11:02:00Z">
        <w:r w:rsidDel="005D5603">
          <w:fldChar w:fldCharType="begin"/>
        </w:r>
        <w:r w:rsidDel="005D5603">
          <w:delInstrText>HYPERLINK "https://www.realtherapysolutions.com.au/our-story/"</w:delInstrText>
        </w:r>
        <w:r w:rsidDel="005D5603">
          <w:fldChar w:fldCharType="separate"/>
        </w:r>
        <w:r w:rsidR="00EF2551" w:rsidRPr="00A0747D" w:rsidDel="005D5603">
          <w:rPr>
            <w:rStyle w:val="Hyperlink"/>
            <w:b/>
            <w:bCs/>
            <w:szCs w:val="22"/>
          </w:rPr>
          <w:delText>https://www.realtherapysolutions.com.au/our-story/</w:delText>
        </w:r>
        <w:r w:rsidDel="005D5603">
          <w:rPr>
            <w:rStyle w:val="Hyperlink"/>
            <w:b/>
            <w:bCs/>
            <w:szCs w:val="22"/>
          </w:rPr>
          <w:fldChar w:fldCharType="end"/>
        </w:r>
      </w:del>
    </w:p>
    <w:p w14:paraId="60891413" w14:textId="63A558A6" w:rsidR="00EF2551" w:rsidRPr="00EF2551" w:rsidDel="005D5603" w:rsidRDefault="00EF2551">
      <w:pPr>
        <w:rPr>
          <w:del w:id="15" w:author="Catherine Devine" w:date="2023-07-26T11:02:00Z"/>
          <w:b/>
          <w:bCs/>
          <w:szCs w:val="22"/>
        </w:rPr>
      </w:pPr>
    </w:p>
    <w:p w14:paraId="7A40FE96" w14:textId="5946D4C2" w:rsidR="006979BF" w:rsidRPr="00EF2551" w:rsidDel="005D5603" w:rsidRDefault="006979BF">
      <w:pPr>
        <w:rPr>
          <w:del w:id="16" w:author="Catherine Devine" w:date="2023-07-26T11:02:00Z"/>
          <w:szCs w:val="22"/>
        </w:rPr>
      </w:pPr>
    </w:p>
    <w:p w14:paraId="75A14CCB" w14:textId="4589D669" w:rsidR="006979BF" w:rsidRPr="006D6DD9" w:rsidDel="005D5603" w:rsidRDefault="006979BF" w:rsidP="006979BF">
      <w:pPr>
        <w:jc w:val="center"/>
        <w:rPr>
          <w:del w:id="17" w:author="Catherine Devine" w:date="2023-07-26T11:02:00Z"/>
          <w:b/>
          <w:bCs/>
          <w:sz w:val="36"/>
          <w:szCs w:val="36"/>
          <w:u w:val="single"/>
        </w:rPr>
      </w:pPr>
      <w:del w:id="18" w:author="Catherine Devine" w:date="2023-07-26T11:02:00Z">
        <w:r w:rsidRPr="006D6DD9" w:rsidDel="005D5603">
          <w:rPr>
            <w:b/>
            <w:bCs/>
            <w:sz w:val="36"/>
            <w:szCs w:val="36"/>
            <w:u w:val="single"/>
          </w:rPr>
          <w:delText>Front Page</w:delText>
        </w:r>
      </w:del>
    </w:p>
    <w:p w14:paraId="0F9CD268" w14:textId="53F35C00" w:rsidR="006979BF" w:rsidDel="005D5603" w:rsidRDefault="006979BF" w:rsidP="006979BF">
      <w:pPr>
        <w:rPr>
          <w:del w:id="19" w:author="Catherine Devine" w:date="2023-07-26T11:02:00Z"/>
        </w:rPr>
      </w:pPr>
    </w:p>
    <w:p w14:paraId="3928CC56" w14:textId="738047E9" w:rsidR="006979BF" w:rsidDel="005D5603" w:rsidRDefault="006979BF" w:rsidP="006979BF">
      <w:pPr>
        <w:rPr>
          <w:del w:id="20" w:author="Catherine Devine" w:date="2023-07-26T11:02:00Z"/>
        </w:rPr>
      </w:pPr>
      <w:del w:id="21" w:author="Catherine Devine" w:date="2023-07-26T11:02:00Z">
        <w:r w:rsidRPr="006979BF" w:rsidDel="005D5603">
          <w:delText>We need some videos for the website</w:delText>
        </w:r>
        <w:r w:rsidDel="005D5603">
          <w:delText>.</w:delText>
        </w:r>
      </w:del>
    </w:p>
    <w:p w14:paraId="42D12366" w14:textId="1B53BC71" w:rsidR="006979BF" w:rsidDel="005D5603" w:rsidRDefault="006979BF" w:rsidP="006979BF">
      <w:pPr>
        <w:rPr>
          <w:del w:id="22" w:author="Catherine Devine" w:date="2023-07-26T11:02:00Z"/>
        </w:rPr>
      </w:pPr>
    </w:p>
    <w:p w14:paraId="19B8CC4D" w14:textId="633E4CB8" w:rsidR="006979BF" w:rsidDel="005D5603" w:rsidRDefault="006979BF" w:rsidP="006979BF">
      <w:pPr>
        <w:rPr>
          <w:del w:id="23" w:author="Catherine Devine" w:date="2023-07-26T11:02:00Z"/>
        </w:rPr>
      </w:pPr>
      <w:del w:id="24" w:author="Catherine Devine" w:date="2023-07-26T11:02:00Z">
        <w:r w:rsidDel="005D5603">
          <w:delText>Need to add links to Linkedin, Facebook, Instagram, Youtube(?)</w:delText>
        </w:r>
        <w:r w:rsidR="0008789F" w:rsidDel="005D5603">
          <w:delText xml:space="preserve"> add to top near phone number.</w:delText>
        </w:r>
      </w:del>
    </w:p>
    <w:p w14:paraId="5783C636" w14:textId="1C3955D2" w:rsidR="009349FD" w:rsidRPr="009349FD" w:rsidDel="005D5603" w:rsidRDefault="009349FD">
      <w:pPr>
        <w:pStyle w:val="ListParagraph"/>
        <w:rPr>
          <w:del w:id="25" w:author="Catherine Devine" w:date="2023-07-26T11:02:00Z"/>
          <w:highlight w:val="yellow"/>
          <w:rPrChange w:id="26" w:author="Catherine Devine" w:date="2023-07-12T12:10:00Z">
            <w:rPr>
              <w:del w:id="27" w:author="Catherine Devine" w:date="2023-07-26T11:02:00Z"/>
            </w:rPr>
          </w:rPrChange>
        </w:rPr>
      </w:pPr>
    </w:p>
    <w:p w14:paraId="5D355B47" w14:textId="16FD2CC7" w:rsidR="0008789F" w:rsidDel="00C77291" w:rsidRDefault="0008789F" w:rsidP="006979BF">
      <w:pPr>
        <w:rPr>
          <w:del w:id="28" w:author="Catherine Devine" w:date="2023-07-18T11:21:00Z"/>
        </w:rPr>
      </w:pPr>
    </w:p>
    <w:p w14:paraId="4E15286B" w14:textId="4F3E638A" w:rsidR="009349FD" w:rsidDel="00C77291" w:rsidRDefault="0008789F" w:rsidP="006979BF">
      <w:pPr>
        <w:rPr>
          <w:del w:id="29" w:author="Catherine Devine" w:date="2023-07-18T11:21:00Z"/>
        </w:rPr>
      </w:pPr>
      <w:del w:id="30" w:author="Catherine Devine" w:date="2023-07-18T11:21:00Z">
        <w:r w:rsidDel="00C77291">
          <w:delText>Clinic photo on banner roll requires update.</w:delText>
        </w:r>
      </w:del>
    </w:p>
    <w:p w14:paraId="0830AD10" w14:textId="09AB9208" w:rsidR="00E44AEB" w:rsidDel="00C77291" w:rsidRDefault="00E44AEB" w:rsidP="006979BF">
      <w:pPr>
        <w:rPr>
          <w:del w:id="31" w:author="Catherine Devine" w:date="2023-07-18T11:21:00Z"/>
        </w:rPr>
      </w:pPr>
    </w:p>
    <w:p w14:paraId="1F8E034C" w14:textId="30F6A3D3" w:rsidR="00E44AEB" w:rsidRPr="00E44AEB" w:rsidDel="00C77291" w:rsidRDefault="00E44AEB" w:rsidP="006979BF">
      <w:pPr>
        <w:rPr>
          <w:del w:id="32" w:author="Catherine Devine" w:date="2023-07-18T11:21:00Z"/>
          <w:b/>
          <w:bCs/>
          <w:szCs w:val="22"/>
        </w:rPr>
      </w:pPr>
      <w:del w:id="33" w:author="Catherine Devine" w:date="2023-07-18T11:21:00Z">
        <w:r w:rsidRPr="00E44AEB" w:rsidDel="00C77291">
          <w:rPr>
            <w:b/>
            <w:bCs/>
            <w:szCs w:val="22"/>
          </w:rPr>
          <w:delText>Guidestar’s E-Learning Platform – Link does not work</w:delText>
        </w:r>
      </w:del>
    </w:p>
    <w:p w14:paraId="54793A02" w14:textId="5E9E0B57" w:rsidR="00EE3069" w:rsidDel="005D5603" w:rsidRDefault="00EE3069" w:rsidP="006979BF">
      <w:pPr>
        <w:rPr>
          <w:del w:id="34" w:author="Catherine Devine" w:date="2023-07-26T11:02:00Z"/>
        </w:rPr>
      </w:pPr>
    </w:p>
    <w:p w14:paraId="6B83367F" w14:textId="753E72E2" w:rsidR="006269A0" w:rsidRPr="00967A58" w:rsidDel="005D5603" w:rsidRDefault="006269A0" w:rsidP="006979BF">
      <w:pPr>
        <w:rPr>
          <w:del w:id="35" w:author="Catherine Devine" w:date="2023-07-26T11:02:00Z"/>
          <w:b/>
          <w:bCs/>
        </w:rPr>
      </w:pPr>
      <w:del w:id="36" w:author="Catherine Devine" w:date="2023-07-26T11:02:00Z">
        <w:r w:rsidRPr="00967A58" w:rsidDel="005D5603">
          <w:rPr>
            <w:b/>
            <w:bCs/>
          </w:rPr>
          <w:delText>Guidestar is a</w:delText>
        </w:r>
        <w:r w:rsidR="00EE2696" w:rsidRPr="00967A58" w:rsidDel="005D5603">
          <w:rPr>
            <w:b/>
            <w:bCs/>
          </w:rPr>
          <w:delText xml:space="preserve">n organisation </w:delText>
        </w:r>
        <w:r w:rsidRPr="00967A58" w:rsidDel="005D5603">
          <w:rPr>
            <w:b/>
            <w:bCs/>
          </w:rPr>
          <w:delText>providing support, therapy and learning to individuals so they can reach their full potential.</w:delText>
        </w:r>
      </w:del>
      <w:del w:id="37" w:author="Catherine Devine" w:date="2023-07-18T11:21:00Z">
        <w:r w:rsidRPr="00967A58" w:rsidDel="00C77291">
          <w:rPr>
            <w:b/>
            <w:bCs/>
          </w:rPr>
          <w:delText> </w:delText>
        </w:r>
      </w:del>
      <w:del w:id="38" w:author="Catherine Devine" w:date="2023-07-26T11:02:00Z">
        <w:r w:rsidRPr="00967A58" w:rsidDel="005D5603">
          <w:rPr>
            <w:b/>
            <w:bCs/>
          </w:rPr>
          <w:delText xml:space="preserve"> We have a special focus on supporting people with complex disability and mental health issues and people who are neurodivergent to live their best lives.</w:delText>
        </w:r>
      </w:del>
    </w:p>
    <w:p w14:paraId="64EF80CC" w14:textId="77CA4EBF" w:rsidR="006979BF" w:rsidDel="005D5603" w:rsidRDefault="006979BF" w:rsidP="006979BF">
      <w:pPr>
        <w:rPr>
          <w:del w:id="39" w:author="Catherine Devine" w:date="2023-07-26T11:02:00Z"/>
        </w:rPr>
      </w:pPr>
    </w:p>
    <w:p w14:paraId="4B3BA99B" w14:textId="7BEBCC34" w:rsidR="0008789F" w:rsidRPr="00C77291" w:rsidDel="005D5603" w:rsidRDefault="0008789F" w:rsidP="006979BF">
      <w:pPr>
        <w:rPr>
          <w:del w:id="40" w:author="Catherine Devine" w:date="2023-07-26T11:02:00Z"/>
          <w:b/>
          <w:bCs/>
          <w:highlight w:val="cyan"/>
          <w:rPrChange w:id="41" w:author="Catherine Devine" w:date="2023-07-18T11:21:00Z">
            <w:rPr>
              <w:del w:id="42" w:author="Catherine Devine" w:date="2023-07-26T11:02:00Z"/>
              <w:b/>
              <w:bCs/>
            </w:rPr>
          </w:rPrChange>
        </w:rPr>
      </w:pPr>
      <w:del w:id="43" w:author="Catherine Devine" w:date="2023-07-26T11:02:00Z">
        <w:r w:rsidRPr="00C77291" w:rsidDel="005D5603">
          <w:rPr>
            <w:b/>
            <w:bCs/>
            <w:highlight w:val="cyan"/>
            <w:rPrChange w:id="44" w:author="Catherine Devine" w:date="2023-07-18T11:21:00Z">
              <w:rPr>
                <w:b/>
                <w:bCs/>
              </w:rPr>
            </w:rPrChange>
          </w:rPr>
          <w:delText>Add an area for Professional Memberships</w:delText>
        </w:r>
        <w:r w:rsidR="00EF2551" w:rsidRPr="00C77291" w:rsidDel="005D5603">
          <w:rPr>
            <w:b/>
            <w:bCs/>
            <w:highlight w:val="cyan"/>
            <w:rPrChange w:id="45" w:author="Catherine Devine" w:date="2023-07-18T11:21:00Z">
              <w:rPr>
                <w:b/>
                <w:bCs/>
              </w:rPr>
            </w:rPrChange>
          </w:rPr>
          <w:delText xml:space="preserve"> &amp; </w:delText>
        </w:r>
        <w:r w:rsidRPr="00C77291" w:rsidDel="005D5603">
          <w:rPr>
            <w:b/>
            <w:bCs/>
            <w:highlight w:val="cyan"/>
            <w:rPrChange w:id="46" w:author="Catherine Devine" w:date="2023-07-18T11:21:00Z">
              <w:rPr>
                <w:b/>
                <w:bCs/>
              </w:rPr>
            </w:rPrChange>
          </w:rPr>
          <w:delText>Affiliations:</w:delText>
        </w:r>
      </w:del>
    </w:p>
    <w:p w14:paraId="1215C768" w14:textId="052AD98A" w:rsidR="0008789F" w:rsidRPr="00967A58" w:rsidDel="005D5603" w:rsidRDefault="0008789F" w:rsidP="006979BF">
      <w:pPr>
        <w:rPr>
          <w:del w:id="47" w:author="Catherine Devine" w:date="2023-07-26T11:02:00Z"/>
          <w:b/>
          <w:bCs/>
        </w:rPr>
      </w:pPr>
      <w:del w:id="48" w:author="Catherine Devine" w:date="2023-07-26T11:02:00Z">
        <w:r w:rsidRPr="00C77291" w:rsidDel="005D5603">
          <w:rPr>
            <w:b/>
            <w:bCs/>
            <w:highlight w:val="cyan"/>
            <w:rPrChange w:id="49" w:author="Catherine Devine" w:date="2023-07-18T11:21:00Z">
              <w:rPr>
                <w:b/>
                <w:bCs/>
              </w:rPr>
            </w:rPrChange>
          </w:rPr>
          <w:delText xml:space="preserve">AHPRA, APS, AAPi, </w:delText>
        </w:r>
        <w:r w:rsidR="00EF2551" w:rsidRPr="00C77291" w:rsidDel="005D5603">
          <w:rPr>
            <w:b/>
            <w:bCs/>
            <w:highlight w:val="cyan"/>
            <w:rPrChange w:id="50" w:author="Catherine Devine" w:date="2023-07-18T11:21:00Z">
              <w:rPr>
                <w:b/>
                <w:bCs/>
              </w:rPr>
            </w:rPrChange>
          </w:rPr>
          <w:delText xml:space="preserve">Medicare, </w:delText>
        </w:r>
        <w:r w:rsidRPr="00C77291" w:rsidDel="005D5603">
          <w:rPr>
            <w:b/>
            <w:bCs/>
            <w:highlight w:val="cyan"/>
            <w:rPrChange w:id="51" w:author="Catherine Devine" w:date="2023-07-18T11:21:00Z">
              <w:rPr>
                <w:b/>
                <w:bCs/>
              </w:rPr>
            </w:rPrChange>
          </w:rPr>
          <w:delText xml:space="preserve">Victoria University, </w:delText>
        </w:r>
        <w:r w:rsidR="00EF2551" w:rsidRPr="00C77291" w:rsidDel="005D5603">
          <w:rPr>
            <w:b/>
            <w:bCs/>
            <w:highlight w:val="cyan"/>
            <w:rPrChange w:id="52" w:author="Catherine Devine" w:date="2023-07-18T11:21:00Z">
              <w:rPr>
                <w:b/>
                <w:bCs/>
              </w:rPr>
            </w:rPrChange>
          </w:rPr>
          <w:delText xml:space="preserve">NDS, ASID, </w:delText>
        </w:r>
        <w:r w:rsidR="00967A58" w:rsidRPr="00C77291" w:rsidDel="005D5603">
          <w:rPr>
            <w:b/>
            <w:bCs/>
            <w:highlight w:val="cyan"/>
            <w:rPrChange w:id="53" w:author="Catherine Devine" w:date="2023-07-18T11:21:00Z">
              <w:rPr>
                <w:b/>
                <w:bCs/>
              </w:rPr>
            </w:rPrChange>
          </w:rPr>
          <w:delText xml:space="preserve">Mental Health Victoria, </w:delText>
        </w:r>
        <w:r w:rsidR="00E17B42" w:rsidRPr="00C77291" w:rsidDel="005D5603">
          <w:rPr>
            <w:b/>
            <w:bCs/>
            <w:highlight w:val="cyan"/>
            <w:rPrChange w:id="54" w:author="Catherine Devine" w:date="2023-07-18T11:21:00Z">
              <w:rPr>
                <w:b/>
                <w:bCs/>
              </w:rPr>
            </w:rPrChange>
          </w:rPr>
          <w:delText xml:space="preserve">- just logos? </w:delText>
        </w:r>
        <w:r w:rsidR="000166FC" w:rsidRPr="00C77291" w:rsidDel="005D5603">
          <w:rPr>
            <w:b/>
            <w:bCs/>
            <w:highlight w:val="cyan"/>
            <w:rPrChange w:id="55" w:author="Catherine Devine" w:date="2023-07-18T11:21:00Z">
              <w:rPr>
                <w:b/>
                <w:bCs/>
              </w:rPr>
            </w:rPrChange>
          </w:rPr>
          <w:delText>(</w:delText>
        </w:r>
        <w:r w:rsidR="00E17B42" w:rsidRPr="00C77291" w:rsidDel="005D5603">
          <w:rPr>
            <w:b/>
            <w:bCs/>
            <w:highlight w:val="cyan"/>
            <w:rPrChange w:id="56" w:author="Catherine Devine" w:date="2023-07-18T11:21:00Z">
              <w:rPr>
                <w:b/>
                <w:bCs/>
              </w:rPr>
            </w:rPrChange>
          </w:rPr>
          <w:delText>and/</w:delText>
        </w:r>
        <w:r w:rsidR="000166FC" w:rsidRPr="00C77291" w:rsidDel="005D5603">
          <w:rPr>
            <w:b/>
            <w:bCs/>
            <w:highlight w:val="cyan"/>
            <w:rPrChange w:id="57" w:author="Catherine Devine" w:date="2023-07-18T11:21:00Z">
              <w:rPr>
                <w:b/>
                <w:bCs/>
              </w:rPr>
            </w:rPrChange>
          </w:rPr>
          <w:delText>or these could be scattered within service areas?)</w:delText>
        </w:r>
      </w:del>
    </w:p>
    <w:p w14:paraId="027AC05E" w14:textId="57E832F0" w:rsidR="006979BF" w:rsidDel="005D5603" w:rsidRDefault="006979BF" w:rsidP="006979BF">
      <w:pPr>
        <w:rPr>
          <w:del w:id="58" w:author="Catherine Devine" w:date="2023-07-26T11:02:00Z"/>
        </w:rPr>
      </w:pPr>
    </w:p>
    <w:p w14:paraId="436ED34F" w14:textId="195AE139" w:rsidR="0008789F" w:rsidRPr="000166FC" w:rsidDel="005D5603" w:rsidRDefault="0008789F" w:rsidP="006979BF">
      <w:pPr>
        <w:rPr>
          <w:del w:id="59" w:author="Catherine Devine" w:date="2023-07-26T11:02:00Z"/>
          <w:b/>
          <w:bCs/>
        </w:rPr>
      </w:pPr>
      <w:del w:id="60" w:author="Catherine Devine" w:date="2023-07-26T11:02:00Z">
        <w:r w:rsidDel="005D5603">
          <w:delText xml:space="preserve">Privacy Policy &amp; </w:delText>
        </w:r>
        <w:r w:rsidR="00615AB4" w:rsidRPr="00C77291" w:rsidDel="005D5603">
          <w:rPr>
            <w:highlight w:val="cyan"/>
            <w:rPrChange w:id="61" w:author="Catherine Devine" w:date="2023-07-18T11:22:00Z">
              <w:rPr/>
            </w:rPrChange>
          </w:rPr>
          <w:delText>(</w:delText>
        </w:r>
        <w:r w:rsidR="00615AB4" w:rsidRPr="00C77291" w:rsidDel="005D5603">
          <w:rPr>
            <w:b/>
            <w:bCs/>
            <w:highlight w:val="cyan"/>
            <w:rPrChange w:id="62" w:author="Catherine Devine" w:date="2023-07-18T11:22:00Z">
              <w:rPr>
                <w:b/>
                <w:bCs/>
              </w:rPr>
            </w:rPrChange>
          </w:rPr>
          <w:delText>Add)</w:delText>
        </w:r>
        <w:r w:rsidR="00615AB4" w:rsidDel="005D5603">
          <w:delText xml:space="preserve"> NDIS </w:delText>
        </w:r>
        <w:r w:rsidDel="005D5603">
          <w:delText xml:space="preserve">Client Services Charter </w:delText>
        </w:r>
        <w:r w:rsidRPr="00C77291" w:rsidDel="005D5603">
          <w:rPr>
            <w:b/>
            <w:bCs/>
            <w:highlight w:val="cyan"/>
            <w:rPrChange w:id="63" w:author="Catherine Devine" w:date="2023-07-18T11:22:00Z">
              <w:rPr>
                <w:b/>
                <w:bCs/>
              </w:rPr>
            </w:rPrChange>
          </w:rPr>
          <w:delText>require update– Charter may now belong within NDIS area</w:delText>
        </w:r>
      </w:del>
    </w:p>
    <w:p w14:paraId="180B374E" w14:textId="4E7F06B9" w:rsidR="00615AB4" w:rsidDel="005D5603" w:rsidRDefault="00615AB4" w:rsidP="006979BF">
      <w:pPr>
        <w:rPr>
          <w:del w:id="64" w:author="Catherine Devine" w:date="2023-07-26T11:02:00Z"/>
        </w:rPr>
      </w:pPr>
    </w:p>
    <w:p w14:paraId="167653BB" w14:textId="60662AF0" w:rsidR="00615AB4" w:rsidRPr="00615AB4" w:rsidDel="005D5603" w:rsidRDefault="00615AB4" w:rsidP="00615AB4">
      <w:pPr>
        <w:rPr>
          <w:del w:id="65" w:author="Catherine Devine" w:date="2023-07-26T11:02:00Z"/>
        </w:rPr>
      </w:pPr>
      <w:del w:id="66" w:author="Catherine Devine" w:date="2023-07-26T11:02:00Z">
        <w:r w:rsidRPr="00615AB4" w:rsidDel="005D5603">
          <w:delText>DIVERSITY &amp; ACKNOWLEDGEMENTS</w:delText>
        </w:r>
      </w:del>
    </w:p>
    <w:p w14:paraId="5476F490" w14:textId="6E1DACFF" w:rsidR="00615AB4" w:rsidRPr="00967A58" w:rsidDel="005D5603" w:rsidRDefault="00615AB4" w:rsidP="00615AB4">
      <w:pPr>
        <w:rPr>
          <w:del w:id="67" w:author="Catherine Devine" w:date="2023-07-26T11:02:00Z"/>
          <w:strike/>
        </w:rPr>
      </w:pPr>
      <w:del w:id="68" w:author="Catherine Devine" w:date="2023-07-26T11:02:00Z">
        <w:r w:rsidRPr="00615AB4" w:rsidDel="005D5603">
          <w:rPr>
            <w:strike/>
          </w:rPr>
          <w:delText>Guidestar acknowledges the First Nations People as the Traditional Owners and Custodians of this country, with unique cultures, languages and spiritual relationships to the land and seas. We pay our respect to Ancestors, Elders past, present and emerging, Families, and their cultures and customs.</w:delText>
        </w:r>
      </w:del>
    </w:p>
    <w:p w14:paraId="49E52241" w14:textId="0382A7D4" w:rsidR="00615AB4" w:rsidDel="005D5603" w:rsidRDefault="00615AB4" w:rsidP="00615AB4">
      <w:pPr>
        <w:rPr>
          <w:del w:id="69" w:author="Catherine Devine" w:date="2023-07-26T11:02:00Z"/>
        </w:rPr>
      </w:pPr>
    </w:p>
    <w:p w14:paraId="646EBBE6" w14:textId="45ADD889" w:rsidR="00967A58" w:rsidDel="005D5603" w:rsidRDefault="00967A58" w:rsidP="00615AB4">
      <w:pPr>
        <w:rPr>
          <w:del w:id="70" w:author="Catherine Devine" w:date="2023-07-26T11:02:00Z"/>
          <w:color w:val="000000" w:themeColor="text1"/>
          <w:szCs w:val="22"/>
        </w:rPr>
      </w:pPr>
      <w:del w:id="71" w:author="Catherine Devine" w:date="2023-07-26T11:02:00Z">
        <w:r w:rsidRPr="00F607E6" w:rsidDel="005D5603">
          <w:rPr>
            <w:color w:val="000000" w:themeColor="text1"/>
            <w:szCs w:val="22"/>
          </w:rPr>
          <w:delText xml:space="preserve">Guidestar acknowledge, honour, recognise and respect the Ancestors, Elders and </w:delText>
        </w:r>
        <w:r w:rsidDel="005D5603">
          <w:rPr>
            <w:color w:val="000000" w:themeColor="text1"/>
            <w:szCs w:val="22"/>
          </w:rPr>
          <w:delText>F</w:delText>
        </w:r>
        <w:r w:rsidRPr="00F607E6" w:rsidDel="005D5603">
          <w:rPr>
            <w:color w:val="000000" w:themeColor="text1"/>
            <w:szCs w:val="22"/>
          </w:rPr>
          <w:delText>amilies of the Kulin Nation on whose unceded land we live and work. We pay respect to their unique cultures, languages and spiritual relationships to the land, waterways and seas and to the deep knowledge embedded within the Aboriginal community and their connection to Country.  We pay respect to the Kulin people’s living culture and acknowledge that the land on which we meet is a place of age-old ceremonies of celebration, initiation and renewal</w:delText>
        </w:r>
        <w:r w:rsidDel="005D5603">
          <w:rPr>
            <w:color w:val="000000" w:themeColor="text1"/>
            <w:szCs w:val="22"/>
          </w:rPr>
          <w:delText>.</w:delText>
        </w:r>
      </w:del>
    </w:p>
    <w:p w14:paraId="04805C95" w14:textId="3958E659" w:rsidR="00967A58" w:rsidRPr="00615AB4" w:rsidDel="005D5603" w:rsidRDefault="00967A58" w:rsidP="00615AB4">
      <w:pPr>
        <w:rPr>
          <w:del w:id="72" w:author="Catherine Devine" w:date="2023-07-26T11:02:00Z"/>
        </w:rPr>
      </w:pPr>
    </w:p>
    <w:p w14:paraId="72912B06" w14:textId="1022A2BE" w:rsidR="00615AB4" w:rsidDel="005D5603" w:rsidRDefault="00615AB4" w:rsidP="00615AB4">
      <w:pPr>
        <w:rPr>
          <w:del w:id="73" w:author="Catherine Devine" w:date="2023-07-26T11:02:00Z"/>
        </w:rPr>
      </w:pPr>
      <w:del w:id="74" w:author="Catherine Devine" w:date="2023-07-26T11:02:00Z">
        <w:r w:rsidRPr="00615AB4" w:rsidDel="005D5603">
          <w:delText>Guidestar is committed to inclusive communities. We acknowledge all people who have personal experience of disability</w:delText>
        </w:r>
        <w:r w:rsidR="00967A58" w:rsidDel="005D5603">
          <w:delText>, neurodiversity</w:delText>
        </w:r>
        <w:r w:rsidRPr="00615AB4" w:rsidDel="005D5603">
          <w:delText xml:space="preserve"> and/or mental health conditions. The voice of people with lived experience is essential in the development of our work. We especially wish to acknowledge those people who are unable to speak and be heard.</w:delText>
        </w:r>
      </w:del>
    </w:p>
    <w:p w14:paraId="7CA39BC9" w14:textId="1BCA0022" w:rsidR="00967A58" w:rsidRPr="00615AB4" w:rsidDel="005D5603" w:rsidRDefault="00967A58" w:rsidP="00615AB4">
      <w:pPr>
        <w:rPr>
          <w:del w:id="75" w:author="Catherine Devine" w:date="2023-07-26T11:02:00Z"/>
        </w:rPr>
      </w:pPr>
    </w:p>
    <w:p w14:paraId="462C88E7" w14:textId="0A5EFEAC" w:rsidR="00615AB4" w:rsidRPr="00615AB4" w:rsidDel="005D5603" w:rsidRDefault="00615AB4" w:rsidP="00615AB4">
      <w:pPr>
        <w:rPr>
          <w:del w:id="76" w:author="Catherine Devine" w:date="2023-07-26T11:02:00Z"/>
        </w:rPr>
      </w:pPr>
      <w:del w:id="77" w:author="Catherine Devine" w:date="2023-07-26T11:02:00Z">
        <w:r w:rsidRPr="00615AB4" w:rsidDel="005D5603">
          <w:delText>We acknowledge the many organisations, service providers and community members who work in partnership with us and who share their views, knowledge and expertise, and their stories that help shape our work.</w:delText>
        </w:r>
      </w:del>
    </w:p>
    <w:p w14:paraId="42FAE50C" w14:textId="795CBADD" w:rsidR="00615AB4" w:rsidDel="005D5603" w:rsidRDefault="00615AB4" w:rsidP="006979BF">
      <w:pPr>
        <w:rPr>
          <w:del w:id="78" w:author="Catherine Devine" w:date="2023-07-26T11:02:00Z"/>
        </w:rPr>
      </w:pPr>
    </w:p>
    <w:p w14:paraId="7269E1F7" w14:textId="0A779D70" w:rsidR="006979BF" w:rsidRPr="00967A58" w:rsidDel="005D5603" w:rsidRDefault="00967A58" w:rsidP="006979BF">
      <w:pPr>
        <w:rPr>
          <w:del w:id="79" w:author="Catherine Devine" w:date="2023-07-26T11:02:00Z"/>
          <w:b/>
          <w:bCs/>
        </w:rPr>
      </w:pPr>
      <w:del w:id="80" w:author="Catherine Devine" w:date="2023-07-26T11:02:00Z">
        <w:r w:rsidRPr="00967A58" w:rsidDel="005D5603">
          <w:rPr>
            <w:b/>
            <w:bCs/>
          </w:rPr>
          <w:delText>Pride in Health &amp; Wellbeing – update to current year</w:delText>
        </w:r>
      </w:del>
    </w:p>
    <w:p w14:paraId="380BF92E" w14:textId="29DF7F19" w:rsidR="00967A58" w:rsidDel="005D5603" w:rsidRDefault="00967A58" w:rsidP="006979BF">
      <w:pPr>
        <w:rPr>
          <w:del w:id="81" w:author="Catherine Devine" w:date="2023-07-26T11:02:00Z"/>
        </w:rPr>
      </w:pPr>
    </w:p>
    <w:p w14:paraId="7C75F425" w14:textId="760C44FE" w:rsidR="00967A58" w:rsidDel="005D5603" w:rsidRDefault="00967A58" w:rsidP="006979BF">
      <w:pPr>
        <w:rPr>
          <w:del w:id="82" w:author="Catherine Devine" w:date="2023-07-26T11:02:00Z"/>
          <w:b/>
          <w:bCs/>
        </w:rPr>
      </w:pPr>
      <w:del w:id="83" w:author="Catherine Devine" w:date="2023-07-18T11:22:00Z">
        <w:r w:rsidRPr="00967A58" w:rsidDel="00C77291">
          <w:rPr>
            <w:b/>
            <w:bCs/>
          </w:rPr>
          <w:delText>Remove IaP2 logo</w:delText>
        </w:r>
      </w:del>
    </w:p>
    <w:p w14:paraId="5D401E51" w14:textId="4FBFC719" w:rsidR="00967A58" w:rsidDel="005D5603" w:rsidRDefault="00967A58" w:rsidP="006979BF">
      <w:pPr>
        <w:rPr>
          <w:del w:id="84" w:author="Catherine Devine" w:date="2023-07-26T11:02:00Z"/>
          <w:b/>
          <w:bCs/>
        </w:rPr>
      </w:pPr>
    </w:p>
    <w:p w14:paraId="1B05190C" w14:textId="14201C95" w:rsidR="00967A58" w:rsidRPr="00967A58" w:rsidDel="005D5603" w:rsidRDefault="00967A58" w:rsidP="006979BF">
      <w:pPr>
        <w:rPr>
          <w:del w:id="85" w:author="Catherine Devine" w:date="2023-07-26T11:02:00Z"/>
          <w:b/>
          <w:bCs/>
        </w:rPr>
      </w:pPr>
      <w:del w:id="86" w:author="Catherine Devine" w:date="2023-07-26T11:02:00Z">
        <w:r w:rsidDel="005D5603">
          <w:rPr>
            <w:b/>
            <w:bCs/>
          </w:rPr>
          <w:delText>Add Rainbow Tick logo (when we get it!)</w:delText>
        </w:r>
      </w:del>
    </w:p>
    <w:p w14:paraId="44914AA9" w14:textId="2EF52CDD" w:rsidR="006979BF" w:rsidDel="005D5603" w:rsidRDefault="006979BF" w:rsidP="006979BF">
      <w:pPr>
        <w:rPr>
          <w:del w:id="87" w:author="Catherine Devine" w:date="2023-07-26T11:02:00Z"/>
        </w:rPr>
      </w:pPr>
    </w:p>
    <w:p w14:paraId="750C034C" w14:textId="7E574669" w:rsidR="006979BF" w:rsidRPr="006D6DD9" w:rsidDel="005D5603" w:rsidRDefault="006979BF" w:rsidP="006979BF">
      <w:pPr>
        <w:jc w:val="center"/>
        <w:rPr>
          <w:del w:id="88" w:author="Catherine Devine" w:date="2023-07-26T11:02:00Z"/>
          <w:b/>
          <w:bCs/>
          <w:sz w:val="36"/>
          <w:szCs w:val="36"/>
          <w:u w:val="single"/>
        </w:rPr>
      </w:pPr>
      <w:del w:id="89" w:author="Catherine Devine" w:date="2023-07-26T11:02:00Z">
        <w:r w:rsidRPr="006D6DD9" w:rsidDel="005D5603">
          <w:rPr>
            <w:b/>
            <w:bCs/>
            <w:sz w:val="36"/>
            <w:szCs w:val="36"/>
            <w:u w:val="single"/>
          </w:rPr>
          <w:delText>About us</w:delText>
        </w:r>
      </w:del>
    </w:p>
    <w:p w14:paraId="6A608058" w14:textId="75352360" w:rsidR="006D6DD9" w:rsidDel="005D5603" w:rsidRDefault="006D6DD9" w:rsidP="006979BF">
      <w:pPr>
        <w:jc w:val="center"/>
        <w:rPr>
          <w:del w:id="90" w:author="Catherine Devine" w:date="2023-07-26T11:02:00Z"/>
          <w:b/>
          <w:bCs/>
          <w:sz w:val="28"/>
          <w:szCs w:val="28"/>
          <w:u w:val="single"/>
        </w:rPr>
      </w:pPr>
    </w:p>
    <w:p w14:paraId="1815BB06" w14:textId="62AEC9BC" w:rsidR="006D6DD9" w:rsidRPr="00027FD1" w:rsidDel="005D5603" w:rsidRDefault="006D6DD9" w:rsidP="006979BF">
      <w:pPr>
        <w:jc w:val="center"/>
        <w:rPr>
          <w:del w:id="91" w:author="Catherine Devine" w:date="2023-07-26T11:02:00Z"/>
          <w:b/>
          <w:bCs/>
          <w:sz w:val="28"/>
          <w:szCs w:val="28"/>
          <w:u w:val="single"/>
        </w:rPr>
      </w:pPr>
      <w:del w:id="92" w:author="Catherine Devine" w:date="2023-07-26T11:02:00Z">
        <w:r w:rsidDel="005D5603">
          <w:rPr>
            <w:b/>
            <w:bCs/>
            <w:sz w:val="28"/>
            <w:szCs w:val="28"/>
            <w:u w:val="single"/>
          </w:rPr>
          <w:delText>Who We Are</w:delText>
        </w:r>
      </w:del>
    </w:p>
    <w:p w14:paraId="13F1E8CB" w14:textId="667E2822" w:rsidR="006979BF" w:rsidDel="005D5603" w:rsidRDefault="006979BF" w:rsidP="006979BF">
      <w:pPr>
        <w:rPr>
          <w:del w:id="93" w:author="Catherine Devine" w:date="2023-07-26T11:02:00Z"/>
        </w:rPr>
      </w:pPr>
    </w:p>
    <w:p w14:paraId="04297A80" w14:textId="0F93360B" w:rsidR="006269A0" w:rsidRPr="00027FD1" w:rsidDel="005D5603" w:rsidRDefault="006269A0" w:rsidP="006979BF">
      <w:pPr>
        <w:rPr>
          <w:del w:id="94" w:author="Catherine Devine" w:date="2023-07-26T11:02:00Z"/>
          <w:b/>
          <w:bCs/>
        </w:rPr>
      </w:pPr>
      <w:del w:id="95" w:author="Catherine Devine" w:date="2023-07-26T11:02:00Z">
        <w:r w:rsidRPr="00027FD1" w:rsidDel="005D5603">
          <w:rPr>
            <w:b/>
            <w:bCs/>
          </w:rPr>
          <w:delText>The Guidestar story</w:delText>
        </w:r>
      </w:del>
    </w:p>
    <w:p w14:paraId="451FF9AE" w14:textId="6F4FA291" w:rsidR="006269A0" w:rsidDel="005D5603" w:rsidRDefault="00E420F2" w:rsidP="006979BF">
      <w:pPr>
        <w:rPr>
          <w:del w:id="96" w:author="Catherine Devine" w:date="2023-07-26T11:02:00Z"/>
        </w:rPr>
      </w:pPr>
      <w:del w:id="97" w:author="Catherine Devine" w:date="2023-07-26T11:02:00Z">
        <w:r w:rsidRPr="00027FD1" w:rsidDel="005D5603">
          <w:rPr>
            <w:b/>
            <w:bCs/>
            <w:u w:val="single"/>
          </w:rPr>
          <w:delText>Add underneath</w:delText>
        </w:r>
        <w:r w:rsidDel="005D5603">
          <w:delText xml:space="preserve"> - </w:delText>
        </w:r>
        <w:r w:rsidR="006269A0" w:rsidDel="005D5603">
          <w:delText xml:space="preserve">‘Services </w:delText>
        </w:r>
        <w:r w:rsidR="00FA62B3" w:rsidDel="005D5603">
          <w:delText>developed and delivered with</w:delText>
        </w:r>
        <w:r w:rsidR="006269A0" w:rsidDel="005D5603">
          <w:delText xml:space="preserve"> passion</w:delText>
        </w:r>
        <w:r w:rsidR="00C34A36" w:rsidDel="005D5603">
          <w:delText xml:space="preserve"> and care</w:delText>
        </w:r>
        <w:r w:rsidR="006269A0" w:rsidDel="005D5603">
          <w:delText>’</w:delText>
        </w:r>
      </w:del>
    </w:p>
    <w:p w14:paraId="6520D750" w14:textId="5D1C8631" w:rsidR="00E420F2" w:rsidDel="005D5603" w:rsidRDefault="00E420F2" w:rsidP="006979BF">
      <w:pPr>
        <w:rPr>
          <w:del w:id="98" w:author="Catherine Devine" w:date="2023-07-26T11:02:00Z"/>
        </w:rPr>
      </w:pPr>
    </w:p>
    <w:p w14:paraId="35BE6B94" w14:textId="2A54E6D6" w:rsidR="00E420F2" w:rsidDel="005D5603" w:rsidRDefault="00E420F2" w:rsidP="006979BF">
      <w:pPr>
        <w:rPr>
          <w:del w:id="99" w:author="Catherine Devine" w:date="2023-07-26T11:02:00Z"/>
        </w:rPr>
      </w:pPr>
    </w:p>
    <w:p w14:paraId="38938507" w14:textId="2557EE25" w:rsidR="007C7D2F" w:rsidRPr="007C7D2F" w:rsidDel="005D5603" w:rsidRDefault="007C7D2F" w:rsidP="006979BF">
      <w:pPr>
        <w:rPr>
          <w:del w:id="100" w:author="Catherine Devine" w:date="2023-07-26T11:02:00Z"/>
          <w:b/>
          <w:bCs/>
          <w:u w:val="single"/>
        </w:rPr>
      </w:pPr>
      <w:del w:id="101" w:author="Catherine Devine" w:date="2023-07-26T11:02:00Z">
        <w:r w:rsidRPr="007C7D2F" w:rsidDel="005D5603">
          <w:rPr>
            <w:b/>
            <w:bCs/>
            <w:u w:val="single"/>
          </w:rPr>
          <w:delText>Remove</w:delText>
        </w:r>
      </w:del>
    </w:p>
    <w:p w14:paraId="423E29F6" w14:textId="2DFC86DA" w:rsidR="00E420F2" w:rsidRPr="00CD0FA9" w:rsidDel="005D5603" w:rsidRDefault="00E420F2" w:rsidP="006979BF">
      <w:pPr>
        <w:rPr>
          <w:del w:id="102" w:author="Catherine Devine" w:date="2023-07-26T11:02:00Z"/>
          <w:rFonts w:cs="Calibri Light"/>
          <w:strike/>
          <w:color w:val="3A3A3C"/>
          <w:szCs w:val="22"/>
          <w:shd w:val="clear" w:color="auto" w:fill="FFFFFF"/>
        </w:rPr>
      </w:pPr>
      <w:del w:id="103" w:author="Catherine Devine" w:date="2023-07-26T11:02:00Z">
        <w:r w:rsidRPr="00CD0FA9" w:rsidDel="005D5603">
          <w:rPr>
            <w:rFonts w:cs="Calibri Light"/>
            <w:strike/>
            <w:color w:val="3A3A3C"/>
            <w:szCs w:val="22"/>
            <w:shd w:val="clear" w:color="auto" w:fill="FFFFFF"/>
          </w:rPr>
          <w:delText>Guidestar is a practice and consultancy who focuses focused on working with people with disability and mental ill health.  We provide tailored support to individuals, families and organisations within the health and community services sectors.</w:delText>
        </w:r>
      </w:del>
    </w:p>
    <w:p w14:paraId="4AA0EF21" w14:textId="4BCE2E3D" w:rsidR="00E46378" w:rsidDel="005D5603" w:rsidRDefault="00E46378" w:rsidP="006979BF">
      <w:pPr>
        <w:rPr>
          <w:del w:id="104" w:author="Catherine Devine" w:date="2023-07-26T11:02:00Z"/>
          <w:rFonts w:ascii="Montserrat" w:hAnsi="Montserrat"/>
          <w:strike/>
          <w:color w:val="3A3A3C"/>
          <w:sz w:val="24"/>
          <w:shd w:val="clear" w:color="auto" w:fill="FFFFFF"/>
        </w:rPr>
      </w:pPr>
    </w:p>
    <w:p w14:paraId="0A61CCA6" w14:textId="4584CAF0" w:rsidR="007C7D2F" w:rsidRPr="007C7D2F" w:rsidDel="005D5603" w:rsidRDefault="007C7D2F" w:rsidP="006979BF">
      <w:pPr>
        <w:rPr>
          <w:del w:id="105" w:author="Catherine Devine" w:date="2023-07-26T11:02:00Z"/>
          <w:rFonts w:cs="Calibri Light"/>
          <w:b/>
          <w:bCs/>
          <w:color w:val="3A3A3C"/>
          <w:szCs w:val="22"/>
          <w:u w:val="single"/>
          <w:shd w:val="clear" w:color="auto" w:fill="FFFFFF"/>
        </w:rPr>
      </w:pPr>
      <w:del w:id="106" w:author="Catherine Devine" w:date="2023-07-26T11:02:00Z">
        <w:r w:rsidRPr="007C7D2F" w:rsidDel="005D5603">
          <w:rPr>
            <w:rFonts w:cs="Calibri Light"/>
            <w:b/>
            <w:bCs/>
            <w:color w:val="3A3A3C"/>
            <w:szCs w:val="22"/>
            <w:u w:val="single"/>
            <w:shd w:val="clear" w:color="auto" w:fill="FFFFFF"/>
          </w:rPr>
          <w:delText>Add</w:delText>
        </w:r>
      </w:del>
    </w:p>
    <w:p w14:paraId="6BF3E6DD" w14:textId="18514941" w:rsidR="00E420F2" w:rsidDel="005D5603" w:rsidRDefault="00E46378" w:rsidP="00E46378">
      <w:pPr>
        <w:rPr>
          <w:del w:id="107" w:author="Catherine Devine" w:date="2023-07-26T11:02:00Z"/>
          <w:sz w:val="24"/>
        </w:rPr>
      </w:pPr>
      <w:del w:id="108" w:author="Catherine Devine" w:date="2023-07-26T11:02:00Z">
        <w:r w:rsidRPr="00877E1F" w:rsidDel="005D5603">
          <w:rPr>
            <w:rFonts w:cs="Calibri Light"/>
            <w:szCs w:val="22"/>
          </w:rPr>
          <w:delText xml:space="preserve">Guidestar provides dynamic and creative ways for children, young people, adults and families to make positive change and achieve fulfilling lives. </w:delText>
        </w:r>
        <w:r w:rsidDel="005D5603">
          <w:rPr>
            <w:rFonts w:cs="Calibri Light"/>
            <w:szCs w:val="22"/>
          </w:rPr>
          <w:delText>We</w:delText>
        </w:r>
        <w:r w:rsidR="00E420F2" w:rsidRPr="00E46378" w:rsidDel="005D5603">
          <w:rPr>
            <w:sz w:val="24"/>
          </w:rPr>
          <w:delText xml:space="preserve"> provide support </w:delText>
        </w:r>
        <w:r w:rsidDel="005D5603">
          <w:rPr>
            <w:sz w:val="24"/>
          </w:rPr>
          <w:delText xml:space="preserve">services, therapy and assessment </w:delText>
        </w:r>
        <w:r w:rsidR="00E420F2" w:rsidRPr="00E46378" w:rsidDel="005D5603">
          <w:rPr>
            <w:sz w:val="24"/>
          </w:rPr>
          <w:delText xml:space="preserve">for a range of different client groups, with a special focus on individuals who present with significant and complex issues, including people with disability and mental health issues and </w:delText>
        </w:r>
        <w:r w:rsidR="000B0D52" w:rsidRPr="00E46378" w:rsidDel="005D5603">
          <w:rPr>
            <w:sz w:val="24"/>
          </w:rPr>
          <w:delText xml:space="preserve">people who are </w:delText>
        </w:r>
        <w:r w:rsidR="00E420F2" w:rsidRPr="00E46378" w:rsidDel="005D5603">
          <w:rPr>
            <w:sz w:val="24"/>
          </w:rPr>
          <w:delText xml:space="preserve">neurodivergent. We </w:delText>
        </w:r>
        <w:r w:rsidDel="005D5603">
          <w:rPr>
            <w:sz w:val="24"/>
          </w:rPr>
          <w:delText xml:space="preserve">also </w:delText>
        </w:r>
        <w:r w:rsidR="00E420F2" w:rsidRPr="00E46378" w:rsidDel="005D5603">
          <w:rPr>
            <w:sz w:val="24"/>
          </w:rPr>
          <w:delText>provide tailored training and e-learning to individuals, families and organisations within the health and community services sectors.</w:delText>
        </w:r>
      </w:del>
    </w:p>
    <w:p w14:paraId="14F9E035" w14:textId="017401B5" w:rsidR="00E46378" w:rsidRPr="00E46378" w:rsidDel="005D5603" w:rsidRDefault="00E46378" w:rsidP="00E46378">
      <w:pPr>
        <w:rPr>
          <w:del w:id="109" w:author="Catherine Devine" w:date="2023-07-26T11:02:00Z"/>
          <w:sz w:val="24"/>
        </w:rPr>
      </w:pPr>
    </w:p>
    <w:p w14:paraId="4F2D8818" w14:textId="5DDC9CF1" w:rsidR="000B0D52" w:rsidRPr="007C7D2F" w:rsidDel="005D5603" w:rsidRDefault="007C7D2F" w:rsidP="006979BF">
      <w:pPr>
        <w:rPr>
          <w:del w:id="110" w:author="Catherine Devine" w:date="2023-07-26T11:02:00Z"/>
          <w:b/>
          <w:bCs/>
          <w:u w:val="single"/>
        </w:rPr>
      </w:pPr>
      <w:del w:id="111" w:author="Catherine Devine" w:date="2023-07-26T11:02:00Z">
        <w:r w:rsidRPr="007C7D2F" w:rsidDel="005D5603">
          <w:rPr>
            <w:b/>
            <w:bCs/>
            <w:u w:val="single"/>
          </w:rPr>
          <w:delText>Some changes</w:delText>
        </w:r>
        <w:r w:rsidR="00CD0FA9" w:rsidDel="005D5603">
          <w:rPr>
            <w:b/>
            <w:bCs/>
            <w:u w:val="single"/>
          </w:rPr>
          <w:delText xml:space="preserve"> to this section</w:delText>
        </w:r>
      </w:del>
    </w:p>
    <w:p w14:paraId="2CBB307E" w14:textId="17C1B5E5" w:rsidR="000B0D52" w:rsidRPr="00CD0FA9" w:rsidDel="005D5603" w:rsidRDefault="000B0D52" w:rsidP="007C7D2F">
      <w:pPr>
        <w:pStyle w:val="NormalWeb"/>
        <w:shd w:val="clear" w:color="auto" w:fill="FFFFFF"/>
        <w:spacing w:before="0" w:beforeAutospacing="0" w:after="0" w:afterAutospacing="0" w:line="276" w:lineRule="auto"/>
        <w:textAlignment w:val="baseline"/>
        <w:rPr>
          <w:del w:id="112" w:author="Catherine Devine" w:date="2023-07-26T11:02:00Z"/>
          <w:rFonts w:ascii="Calibri Light" w:hAnsi="Calibri Light" w:cs="Calibri Light"/>
          <w:b/>
          <w:bCs/>
          <w:color w:val="2E2E2E"/>
          <w:sz w:val="22"/>
          <w:szCs w:val="22"/>
        </w:rPr>
      </w:pPr>
      <w:del w:id="113" w:author="Catherine Devine" w:date="2023-07-26T11:02:00Z">
        <w:r w:rsidRPr="00CD0FA9" w:rsidDel="005D5603">
          <w:rPr>
            <w:rStyle w:val="Strong"/>
            <w:rFonts w:ascii="Calibri Light" w:eastAsiaTheme="majorEastAsia" w:hAnsi="Calibri Light" w:cs="Calibri Light"/>
            <w:b w:val="0"/>
            <w:bCs w:val="0"/>
            <w:color w:val="2E2E2E"/>
            <w:sz w:val="22"/>
            <w:szCs w:val="22"/>
            <w:bdr w:val="none" w:sz="0" w:space="0" w:color="auto" w:frame="1"/>
          </w:rPr>
          <w:delText>Guidestar™ </w:delText>
        </w:r>
        <w:r w:rsidRPr="00CD0FA9" w:rsidDel="005D5603">
          <w:rPr>
            <w:rFonts w:ascii="Calibri Light" w:hAnsi="Calibri Light" w:cs="Calibri Light"/>
            <w:color w:val="2E2E2E"/>
            <w:sz w:val="22"/>
            <w:szCs w:val="22"/>
          </w:rPr>
          <w:delText>(under </w:delText>
        </w:r>
        <w:r w:rsidRPr="00CD0FA9" w:rsidDel="005D5603">
          <w:rPr>
            <w:rStyle w:val="Emphasis"/>
            <w:rFonts w:ascii="Calibri Light" w:hAnsi="Calibri Light" w:cs="Calibri Light"/>
            <w:color w:val="2E2E2E"/>
            <w:sz w:val="22"/>
            <w:szCs w:val="22"/>
            <w:bdr w:val="none" w:sz="0" w:space="0" w:color="auto" w:frame="1"/>
          </w:rPr>
          <w:delText>Guidestar Life Pty Ltd</w:delText>
        </w:r>
        <w:r w:rsidRPr="00CD0FA9" w:rsidDel="005D5603">
          <w:rPr>
            <w:rFonts w:ascii="Calibri Light" w:hAnsi="Calibri Light" w:cs="Calibri Light"/>
            <w:color w:val="2E2E2E"/>
            <w:sz w:val="22"/>
            <w:szCs w:val="22"/>
          </w:rPr>
          <w:delText xml:space="preserve">) is a leading provider of services for people in Victoria, with a focus on working with people with disability and mental ill health, </w:delText>
        </w:r>
        <w:r w:rsidRPr="00CD0FA9" w:rsidDel="005D5603">
          <w:rPr>
            <w:rFonts w:ascii="Calibri Light" w:hAnsi="Calibri Light" w:cs="Calibri Light"/>
            <w:b/>
            <w:bCs/>
            <w:color w:val="2E2E2E"/>
            <w:sz w:val="22"/>
            <w:szCs w:val="22"/>
          </w:rPr>
          <w:delText>people who are neurodivergent,</w:delText>
        </w:r>
        <w:r w:rsidRPr="00CD0FA9" w:rsidDel="005D5603">
          <w:rPr>
            <w:rFonts w:ascii="Calibri Light" w:hAnsi="Calibri Light" w:cs="Calibri Light"/>
            <w:color w:val="2E2E2E"/>
            <w:sz w:val="22"/>
            <w:szCs w:val="22"/>
          </w:rPr>
          <w:delText xml:space="preserve"> people with dual disability and people seeking psychological services.</w:delText>
        </w:r>
        <w:r w:rsidR="00CD0FA9" w:rsidRPr="00CD0FA9" w:rsidDel="005D5603">
          <w:rPr>
            <w:rFonts w:ascii="Calibri Light" w:hAnsi="Calibri Light" w:cs="Calibri Light"/>
            <w:color w:val="2E2E2E"/>
            <w:sz w:val="22"/>
            <w:szCs w:val="22"/>
          </w:rPr>
          <w:delText xml:space="preserve"> </w:delText>
        </w:r>
        <w:r w:rsidR="00CD0FA9" w:rsidRPr="00CD0FA9" w:rsidDel="005D5603">
          <w:rPr>
            <w:rFonts w:ascii="Calibri Light" w:hAnsi="Calibri Light" w:cs="Calibri Light"/>
            <w:b/>
            <w:bCs/>
            <w:color w:val="2E2E2E"/>
            <w:sz w:val="22"/>
            <w:szCs w:val="22"/>
          </w:rPr>
          <w:delText>We also work with family members, carers and supporters.</w:delText>
        </w:r>
      </w:del>
    </w:p>
    <w:p w14:paraId="01D874FE" w14:textId="7D6BCB0F" w:rsidR="000B0D52" w:rsidRPr="00CD0FA9" w:rsidDel="005D5603" w:rsidRDefault="000B0D52" w:rsidP="007C7D2F">
      <w:pPr>
        <w:pStyle w:val="NormalWeb"/>
        <w:shd w:val="clear" w:color="auto" w:fill="FFFFFF"/>
        <w:spacing w:before="0" w:beforeAutospacing="0" w:after="0" w:afterAutospacing="0" w:line="276" w:lineRule="auto"/>
        <w:textAlignment w:val="baseline"/>
        <w:rPr>
          <w:del w:id="114" w:author="Catherine Devine" w:date="2023-07-26T11:02:00Z"/>
          <w:rFonts w:ascii="Calibri Light" w:hAnsi="Calibri Light" w:cs="Calibri Light"/>
          <w:color w:val="2E2E2E"/>
          <w:sz w:val="22"/>
          <w:szCs w:val="22"/>
        </w:rPr>
      </w:pPr>
    </w:p>
    <w:p w14:paraId="24402086" w14:textId="5922FE48" w:rsidR="000B0D52" w:rsidRPr="00CD0FA9" w:rsidDel="005D5603" w:rsidRDefault="000B0D52" w:rsidP="007C7D2F">
      <w:pPr>
        <w:pStyle w:val="NormalWeb"/>
        <w:shd w:val="clear" w:color="auto" w:fill="FFFFFF"/>
        <w:spacing w:before="0" w:beforeAutospacing="0" w:after="300" w:afterAutospacing="0" w:line="276" w:lineRule="auto"/>
        <w:textAlignment w:val="baseline"/>
        <w:rPr>
          <w:del w:id="115" w:author="Catherine Devine" w:date="2023-07-26T11:02:00Z"/>
          <w:rFonts w:ascii="Calibri Light" w:hAnsi="Calibri Light" w:cs="Calibri Light"/>
          <w:color w:val="2E2E2E"/>
          <w:sz w:val="22"/>
          <w:szCs w:val="22"/>
        </w:rPr>
      </w:pPr>
      <w:del w:id="116" w:author="Catherine Devine" w:date="2023-07-26T11:02:00Z">
        <w:r w:rsidRPr="00CD0FA9" w:rsidDel="005D5603">
          <w:rPr>
            <w:rFonts w:ascii="Calibri Light" w:hAnsi="Calibri Light" w:cs="Calibri Light"/>
            <w:color w:val="2E2E2E"/>
            <w:sz w:val="22"/>
            <w:szCs w:val="22"/>
          </w:rPr>
          <w:delText>Our experienced clinical practice and consultancy team work together with individuals, families and organisations within health and community services and are committed to creating strong, collaborative relationships that foster positive outcomes for people.</w:delText>
        </w:r>
      </w:del>
    </w:p>
    <w:p w14:paraId="4B2C8AD9" w14:textId="4B7C51B6" w:rsidR="000B0D52" w:rsidRPr="00CD0FA9" w:rsidDel="005D5603" w:rsidRDefault="000B0D52" w:rsidP="007C7D2F">
      <w:pPr>
        <w:pStyle w:val="NormalWeb"/>
        <w:shd w:val="clear" w:color="auto" w:fill="FFFFFF"/>
        <w:spacing w:before="0" w:beforeAutospacing="0" w:after="300" w:afterAutospacing="0" w:line="276" w:lineRule="auto"/>
        <w:textAlignment w:val="baseline"/>
        <w:rPr>
          <w:del w:id="117" w:author="Catherine Devine" w:date="2023-07-26T11:02:00Z"/>
          <w:rFonts w:ascii="Calibri Light" w:hAnsi="Calibri Light" w:cs="Calibri Light"/>
          <w:color w:val="2E2E2E"/>
          <w:sz w:val="22"/>
          <w:szCs w:val="22"/>
        </w:rPr>
      </w:pPr>
      <w:del w:id="118" w:author="Catherine Devine" w:date="2023-07-26T11:02:00Z">
        <w:r w:rsidRPr="00CD0FA9" w:rsidDel="005D5603">
          <w:rPr>
            <w:rFonts w:ascii="Calibri Light" w:hAnsi="Calibri Light" w:cs="Calibri Light"/>
            <w:color w:val="2E2E2E"/>
            <w:sz w:val="22"/>
            <w:szCs w:val="22"/>
          </w:rPr>
          <w:delText>Our clinicians work within the principles of trauma-informed practice and apply them.  Trauma-informed practice is a strengths-based framework grounded in an understanding of and responsiveness to the impact of trauma, that emphasises physical, psychological, and emotional safety for both providers and survivors, and that creates opportunities for survivors to rebuild a sense of control and empowerment.</w:delText>
        </w:r>
      </w:del>
    </w:p>
    <w:p w14:paraId="06D77C54" w14:textId="20937757" w:rsidR="000B0D52" w:rsidRPr="00CD0FA9" w:rsidDel="005D5603" w:rsidRDefault="000B0D52" w:rsidP="007C7D2F">
      <w:pPr>
        <w:pStyle w:val="NormalWeb"/>
        <w:shd w:val="clear" w:color="auto" w:fill="FFFFFF"/>
        <w:spacing w:before="0" w:beforeAutospacing="0" w:after="300" w:afterAutospacing="0" w:line="276" w:lineRule="auto"/>
        <w:textAlignment w:val="baseline"/>
        <w:rPr>
          <w:del w:id="119" w:author="Catherine Devine" w:date="2023-07-26T11:02:00Z"/>
          <w:rFonts w:ascii="Calibri Light" w:hAnsi="Calibri Light" w:cs="Calibri Light"/>
          <w:color w:val="2E2E2E"/>
          <w:sz w:val="22"/>
          <w:szCs w:val="22"/>
        </w:rPr>
      </w:pPr>
      <w:del w:id="120" w:author="Catherine Devine" w:date="2023-07-26T11:02:00Z">
        <w:r w:rsidRPr="00CD0FA9" w:rsidDel="005D5603">
          <w:rPr>
            <w:rFonts w:ascii="Calibri Light" w:hAnsi="Calibri Light" w:cs="Calibri Light"/>
            <w:color w:val="2E2E2E"/>
            <w:sz w:val="22"/>
            <w:szCs w:val="22"/>
          </w:rPr>
          <w:delText xml:space="preserve">Guidestar has adopted a trauma-informed approach to provide a framework of practice for our workforce, to demonstrate leadership and to foster a positive organisational culture based around safety, </w:delText>
        </w:r>
        <w:r w:rsidR="007C7D2F" w:rsidRPr="00CD0FA9" w:rsidDel="005D5603">
          <w:rPr>
            <w:rFonts w:ascii="Calibri Light" w:hAnsi="Calibri Light" w:cs="Calibri Light"/>
            <w:b/>
            <w:bCs/>
            <w:color w:val="2E2E2E"/>
            <w:sz w:val="22"/>
            <w:szCs w:val="22"/>
          </w:rPr>
          <w:delText>values,</w:delText>
        </w:r>
        <w:r w:rsidR="007C7D2F" w:rsidRPr="00CD0FA9" w:rsidDel="005D5603">
          <w:rPr>
            <w:rFonts w:ascii="Calibri Light" w:hAnsi="Calibri Light" w:cs="Calibri Light"/>
            <w:color w:val="2E2E2E"/>
            <w:sz w:val="22"/>
            <w:szCs w:val="22"/>
          </w:rPr>
          <w:delText xml:space="preserve"> </w:delText>
        </w:r>
        <w:r w:rsidRPr="00CD0FA9" w:rsidDel="005D5603">
          <w:rPr>
            <w:rFonts w:ascii="Calibri Light" w:hAnsi="Calibri Light" w:cs="Calibri Light"/>
            <w:color w:val="2E2E2E"/>
            <w:sz w:val="22"/>
            <w:szCs w:val="22"/>
          </w:rPr>
          <w:delText>collaboration and reflective practice.</w:delText>
        </w:r>
      </w:del>
    </w:p>
    <w:p w14:paraId="4B22AED7" w14:textId="67162975" w:rsidR="00E46378" w:rsidRPr="00CD0FA9" w:rsidDel="005D5603" w:rsidRDefault="000B0D52" w:rsidP="007C7D2F">
      <w:pPr>
        <w:pStyle w:val="NormalWeb"/>
        <w:shd w:val="clear" w:color="auto" w:fill="FFFFFF"/>
        <w:spacing w:before="0" w:beforeAutospacing="0" w:after="300" w:afterAutospacing="0" w:line="276" w:lineRule="auto"/>
        <w:textAlignment w:val="baseline"/>
        <w:rPr>
          <w:del w:id="121" w:author="Catherine Devine" w:date="2023-07-26T11:02:00Z"/>
          <w:rFonts w:ascii="Calibri Light" w:hAnsi="Calibri Light" w:cs="Calibri Light"/>
          <w:b/>
          <w:bCs/>
          <w:color w:val="2E2E2E"/>
          <w:sz w:val="22"/>
          <w:szCs w:val="22"/>
        </w:rPr>
      </w:pPr>
      <w:del w:id="122" w:author="Catherine Devine" w:date="2023-07-26T11:02:00Z">
        <w:r w:rsidRPr="00CD0FA9" w:rsidDel="005D5603">
          <w:rPr>
            <w:rFonts w:ascii="Calibri Light" w:hAnsi="Calibri Light" w:cs="Calibri Light"/>
            <w:color w:val="2E2E2E"/>
            <w:sz w:val="22"/>
            <w:szCs w:val="22"/>
          </w:rPr>
          <w:delText xml:space="preserve">Guidestar embraces social justice principles and works within the social model of health and health promotion frameworks which inform and guide our approach and service provision. We strive to positively influence health and wellbeing through collaborations and partnerships with individuals and families as well as a wide range of sectors and communities, </w:delText>
        </w:r>
        <w:r w:rsidRPr="00CD0FA9" w:rsidDel="005D5603">
          <w:rPr>
            <w:rFonts w:ascii="Calibri Light" w:hAnsi="Calibri Light" w:cs="Calibri Light"/>
            <w:strike/>
            <w:color w:val="2E2E2E"/>
            <w:sz w:val="22"/>
            <w:szCs w:val="22"/>
          </w:rPr>
          <w:delText>and through</w:delText>
        </w:r>
        <w:r w:rsidRPr="00CD0FA9" w:rsidDel="005D5603">
          <w:rPr>
            <w:rFonts w:ascii="Calibri Light" w:hAnsi="Calibri Light" w:cs="Calibri Light"/>
            <w:color w:val="2E2E2E"/>
            <w:sz w:val="22"/>
            <w:szCs w:val="22"/>
          </w:rPr>
          <w:delText xml:space="preserve"> adopting a variety of interventions and capacity building strategies that lead to empowerment through counselling, support, recovery, and economic and social participation.</w:delText>
        </w:r>
        <w:r w:rsidR="007C7D2F" w:rsidRPr="00CD0FA9" w:rsidDel="005D5603">
          <w:rPr>
            <w:rFonts w:ascii="Calibri Light" w:hAnsi="Calibri Light" w:cs="Calibri Light"/>
            <w:color w:val="2E2E2E"/>
            <w:sz w:val="22"/>
            <w:szCs w:val="22"/>
          </w:rPr>
          <w:delText xml:space="preserve"> </w:delText>
        </w:r>
        <w:r w:rsidR="00E46378" w:rsidRPr="00CD0FA9" w:rsidDel="005D5603">
          <w:rPr>
            <w:rFonts w:ascii="Calibri Light" w:hAnsi="Calibri Light" w:cs="Calibri Light"/>
            <w:b/>
            <w:bCs/>
            <w:sz w:val="22"/>
            <w:szCs w:val="22"/>
            <w:lang w:val="en"/>
          </w:rPr>
          <w:delText xml:space="preserve">We understand that each person’s circumstances and background is unique and requires individualised attention. We appreciate that issues such as disability, mental ill health, alcohol, drugs, homelessness, </w:delText>
        </w:r>
        <w:r w:rsidR="007C7D2F" w:rsidRPr="00CD0FA9" w:rsidDel="005D5603">
          <w:rPr>
            <w:rFonts w:ascii="Calibri Light" w:hAnsi="Calibri Light" w:cs="Calibri Light"/>
            <w:b/>
            <w:bCs/>
            <w:sz w:val="22"/>
            <w:szCs w:val="22"/>
            <w:lang w:val="en"/>
          </w:rPr>
          <w:delText xml:space="preserve">contact with the justice system </w:delText>
        </w:r>
        <w:r w:rsidR="00E46378" w:rsidRPr="00CD0FA9" w:rsidDel="005D5603">
          <w:rPr>
            <w:rFonts w:ascii="Calibri Light" w:hAnsi="Calibri Light" w:cs="Calibri Light"/>
            <w:b/>
            <w:bCs/>
            <w:sz w:val="22"/>
            <w:szCs w:val="22"/>
            <w:lang w:val="en"/>
          </w:rPr>
          <w:delText xml:space="preserve">and family violence can have an impact on families and children, and our qualified staff work with the individual and their support networks to foster </w:delText>
        </w:r>
        <w:r w:rsidR="007C7D2F" w:rsidRPr="00CD0FA9" w:rsidDel="005D5603">
          <w:rPr>
            <w:rFonts w:ascii="Calibri Light" w:hAnsi="Calibri Light" w:cs="Calibri Light"/>
            <w:b/>
            <w:bCs/>
            <w:sz w:val="22"/>
            <w:szCs w:val="22"/>
            <w:lang w:val="en"/>
          </w:rPr>
          <w:delText xml:space="preserve">independence and </w:delText>
        </w:r>
        <w:r w:rsidR="00E46378" w:rsidRPr="00CD0FA9" w:rsidDel="005D5603">
          <w:rPr>
            <w:rFonts w:ascii="Calibri Light" w:hAnsi="Calibri Light" w:cs="Calibri Light"/>
            <w:b/>
            <w:bCs/>
            <w:sz w:val="22"/>
            <w:szCs w:val="22"/>
            <w:lang w:val="en"/>
          </w:rPr>
          <w:delText>positive outcomes.</w:delText>
        </w:r>
      </w:del>
    </w:p>
    <w:p w14:paraId="20BC76CC" w14:textId="58416636" w:rsidR="000B0D52" w:rsidDel="005D5603" w:rsidRDefault="000B0D52" w:rsidP="006979BF">
      <w:pPr>
        <w:rPr>
          <w:del w:id="123" w:author="Catherine Devine" w:date="2023-07-26T11:02:00Z"/>
        </w:rPr>
      </w:pPr>
    </w:p>
    <w:p w14:paraId="2DFF995F" w14:textId="5FFB175B" w:rsidR="00F915C1" w:rsidDel="005D5603" w:rsidRDefault="00F915C1" w:rsidP="006979BF">
      <w:pPr>
        <w:rPr>
          <w:del w:id="124" w:author="Catherine Devine" w:date="2023-07-26T11:02:00Z"/>
          <w:b/>
          <w:bCs/>
        </w:rPr>
      </w:pPr>
    </w:p>
    <w:p w14:paraId="71B12F2D" w14:textId="4B8973DC" w:rsidR="00F915C1" w:rsidRPr="007C7D2F" w:rsidDel="005D5603" w:rsidRDefault="007C7D2F" w:rsidP="006979BF">
      <w:pPr>
        <w:rPr>
          <w:del w:id="125" w:author="Catherine Devine" w:date="2023-07-26T11:02:00Z"/>
          <w:b/>
          <w:bCs/>
          <w:u w:val="single"/>
        </w:rPr>
      </w:pPr>
      <w:del w:id="126" w:author="Catherine Devine" w:date="2023-07-26T11:02:00Z">
        <w:r w:rsidRPr="007C7D2F" w:rsidDel="005D5603">
          <w:rPr>
            <w:b/>
            <w:bCs/>
            <w:u w:val="single"/>
          </w:rPr>
          <w:delText>Add</w:delText>
        </w:r>
      </w:del>
    </w:p>
    <w:p w14:paraId="7685F5B1" w14:textId="6D5D248D" w:rsidR="00C77291" w:rsidDel="005D5603" w:rsidRDefault="00BB473A" w:rsidP="006979BF">
      <w:pPr>
        <w:rPr>
          <w:del w:id="127" w:author="Catherine Devine" w:date="2023-07-26T11:02:00Z"/>
          <w:b/>
          <w:bCs/>
        </w:rPr>
      </w:pPr>
      <w:r w:rsidRPr="00FB263D">
        <w:rPr>
          <w:b/>
          <w:bCs/>
        </w:rPr>
        <w:t xml:space="preserve">Our </w:t>
      </w:r>
      <w:proofErr w:type="gramStart"/>
      <w:r w:rsidRPr="00FB263D">
        <w:rPr>
          <w:b/>
          <w:bCs/>
        </w:rPr>
        <w:t>History</w:t>
      </w:r>
      <w:proofErr w:type="gramEnd"/>
      <w:ins w:id="128" w:author="Catherine Devine" w:date="2023-07-26T11:02:00Z">
        <w:r w:rsidR="005D5603">
          <w:rPr>
            <w:b/>
            <w:bCs/>
          </w:rPr>
          <w:tab/>
        </w:r>
      </w:ins>
    </w:p>
    <w:p w14:paraId="7CF1A6F2" w14:textId="3933015B" w:rsidR="00724E2C" w:rsidRPr="00724E2C" w:rsidRDefault="00724E2C" w:rsidP="00724E2C">
      <w:pPr>
        <w:rPr>
          <w:b/>
          <w:bCs/>
          <w:sz w:val="20"/>
          <w:szCs w:val="20"/>
        </w:rPr>
      </w:pPr>
      <w:del w:id="129" w:author="Catherine Devine" w:date="2023-07-26T11:02:00Z">
        <w:r w:rsidDel="005D5603">
          <w:rPr>
            <w:b/>
            <w:bCs/>
          </w:rPr>
          <w:tab/>
        </w:r>
        <w:r w:rsidDel="005D5603">
          <w:rPr>
            <w:b/>
            <w:bCs/>
          </w:rPr>
          <w:tab/>
        </w:r>
      </w:del>
      <w:r>
        <w:rPr>
          <w:b/>
          <w:bCs/>
        </w:rPr>
        <w:tab/>
      </w:r>
      <w:r>
        <w:rPr>
          <w:b/>
          <w:bCs/>
        </w:rPr>
        <w:tab/>
      </w:r>
      <w:r>
        <w:rPr>
          <w:b/>
          <w:bCs/>
        </w:rPr>
        <w:tab/>
      </w:r>
      <w:r>
        <w:rPr>
          <w:b/>
          <w:bCs/>
        </w:rPr>
        <w:tab/>
      </w:r>
      <w:r>
        <w:rPr>
          <w:b/>
          <w:bCs/>
        </w:rPr>
        <w:tab/>
      </w:r>
      <w:r>
        <w:rPr>
          <w:b/>
          <w:bCs/>
        </w:rPr>
        <w:tab/>
      </w:r>
      <w:r>
        <w:rPr>
          <w:b/>
          <w:bCs/>
        </w:rPr>
        <w:tab/>
      </w:r>
      <w:r>
        <w:rPr>
          <w:b/>
          <w:bCs/>
        </w:rPr>
        <w:tab/>
        <w:t xml:space="preserve">    </w:t>
      </w:r>
      <w:r w:rsidR="00F915C1">
        <w:rPr>
          <w:b/>
          <w:bCs/>
        </w:rPr>
        <w:tab/>
      </w:r>
      <w:r w:rsidR="00F915C1">
        <w:rPr>
          <w:b/>
          <w:bCs/>
        </w:rPr>
        <w:tab/>
      </w:r>
      <w:r w:rsidR="00F915C1">
        <w:rPr>
          <w:b/>
          <w:bCs/>
        </w:rPr>
        <w:tab/>
      </w:r>
      <w:r w:rsidR="00F915C1">
        <w:rPr>
          <w:b/>
          <w:bCs/>
        </w:rPr>
        <w:tab/>
      </w:r>
      <w:r w:rsidR="00F915C1">
        <w:rPr>
          <w:b/>
          <w:bCs/>
        </w:rPr>
        <w:tab/>
        <w:t xml:space="preserve">    </w:t>
      </w:r>
      <w:r w:rsidRPr="00724E2C">
        <w:rPr>
          <w:b/>
          <w:bCs/>
          <w:sz w:val="20"/>
          <w:szCs w:val="20"/>
        </w:rPr>
        <w:t>Rebrand</w:t>
      </w:r>
      <w:r w:rsidR="00F915C1">
        <w:rPr>
          <w:b/>
          <w:bCs/>
          <w:sz w:val="20"/>
          <w:szCs w:val="20"/>
        </w:rPr>
        <w:t>ing</w:t>
      </w:r>
    </w:p>
    <w:p w14:paraId="5D9E9231" w14:textId="31F9C126" w:rsidR="00724E2C" w:rsidRDefault="00724E2C" w:rsidP="00724E2C">
      <w:pPr>
        <w:rPr>
          <w:sz w:val="18"/>
          <w:szCs w:val="18"/>
        </w:rPr>
      </w:pPr>
      <w:r>
        <w:tab/>
      </w:r>
      <w:r>
        <w:tab/>
      </w:r>
      <w:r>
        <w:tab/>
      </w:r>
      <w:r>
        <w:tab/>
      </w:r>
      <w:r>
        <w:tab/>
      </w:r>
      <w:r>
        <w:tab/>
      </w:r>
      <w:r>
        <w:tab/>
      </w:r>
      <w:r>
        <w:tab/>
      </w:r>
      <w:r>
        <w:tab/>
      </w:r>
      <w:r>
        <w:tab/>
      </w:r>
      <w:r>
        <w:tab/>
      </w:r>
      <w:r>
        <w:tab/>
      </w:r>
      <w:r>
        <w:tab/>
      </w:r>
      <w:r>
        <w:tab/>
      </w:r>
      <w:r>
        <w:tab/>
        <w:t xml:space="preserve">    </w:t>
      </w:r>
      <w:r>
        <w:rPr>
          <w:sz w:val="18"/>
          <w:szCs w:val="18"/>
        </w:rPr>
        <w:t xml:space="preserve">Guidestar </w:t>
      </w:r>
      <w:proofErr w:type="gramStart"/>
      <w:r>
        <w:rPr>
          <w:sz w:val="18"/>
          <w:szCs w:val="18"/>
        </w:rPr>
        <w:t>rebrand</w:t>
      </w:r>
      <w:r w:rsidR="00F915C1">
        <w:rPr>
          <w:sz w:val="18"/>
          <w:szCs w:val="18"/>
        </w:rPr>
        <w:t>ed</w:t>
      </w:r>
      <w:proofErr w:type="gramEnd"/>
    </w:p>
    <w:p w14:paraId="46A6D2F3" w14:textId="1706B318" w:rsidR="00724E2C" w:rsidRDefault="00724E2C" w:rsidP="006979BF">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0AA5C597" w14:textId="0B84C4EC" w:rsidR="00F915C1" w:rsidRPr="00F915C1" w:rsidRDefault="00724E2C" w:rsidP="00F915C1">
      <w:pPr>
        <w:rPr>
          <w:b/>
          <w:bCs/>
          <w:sz w:val="20"/>
          <w:szCs w:val="20"/>
        </w:rPr>
      </w:pPr>
      <w:r>
        <w:rPr>
          <w:b/>
          <w:bCs/>
        </w:rPr>
        <w:t xml:space="preserve">    </w:t>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r>
      <w:r w:rsidR="00F915C1">
        <w:rPr>
          <w:b/>
          <w:bCs/>
        </w:rPr>
        <w:tab/>
        <w:t xml:space="preserve">    </w:t>
      </w:r>
      <w:r w:rsidR="00F915C1" w:rsidRPr="00F915C1">
        <w:rPr>
          <w:b/>
          <w:bCs/>
          <w:sz w:val="20"/>
          <w:szCs w:val="20"/>
        </w:rPr>
        <w:t>Reconciliation Action Plan (RAP)</w:t>
      </w:r>
    </w:p>
    <w:p w14:paraId="1499DE11" w14:textId="77777777" w:rsidR="00F915C1" w:rsidRPr="00724E2C" w:rsidRDefault="00F915C1" w:rsidP="00F915C1">
      <w:pPr>
        <w:rPr>
          <w:sz w:val="18"/>
          <w:szCs w:val="18"/>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sidRPr="00724E2C">
        <w:rPr>
          <w:sz w:val="18"/>
          <w:szCs w:val="18"/>
        </w:rPr>
        <w:t xml:space="preserve">Guidestar’s Reflect RAP </w:t>
      </w:r>
    </w:p>
    <w:p w14:paraId="6DE8EC18" w14:textId="77777777" w:rsidR="00F915C1" w:rsidRPr="00724E2C" w:rsidRDefault="00F915C1" w:rsidP="00F915C1">
      <w:pPr>
        <w:ind w:left="10080" w:firstLine="720"/>
        <w:rPr>
          <w:sz w:val="18"/>
          <w:szCs w:val="18"/>
        </w:rPr>
      </w:pPr>
      <w:r w:rsidRPr="00724E2C">
        <w:rPr>
          <w:sz w:val="18"/>
          <w:szCs w:val="18"/>
        </w:rPr>
        <w:t xml:space="preserve">     </w:t>
      </w:r>
      <w:r>
        <w:rPr>
          <w:sz w:val="18"/>
          <w:szCs w:val="18"/>
        </w:rPr>
        <w:t>d</w:t>
      </w:r>
      <w:r w:rsidRPr="00724E2C">
        <w:rPr>
          <w:sz w:val="18"/>
          <w:szCs w:val="18"/>
        </w:rPr>
        <w:t xml:space="preserve">eveloped &amp; </w:t>
      </w:r>
      <w:proofErr w:type="gramStart"/>
      <w:r w:rsidRPr="00724E2C">
        <w:rPr>
          <w:sz w:val="18"/>
          <w:szCs w:val="18"/>
        </w:rPr>
        <w:t>endorsed</w:t>
      </w:r>
      <w:proofErr w:type="gramEnd"/>
    </w:p>
    <w:p w14:paraId="2FBE1C3C" w14:textId="1BB63E38" w:rsidR="00724E2C" w:rsidRDefault="00724E2C" w:rsidP="00724E2C">
      <w:pPr>
        <w:ind w:left="10800"/>
        <w:rPr>
          <w:sz w:val="18"/>
          <w:szCs w:val="18"/>
        </w:rPr>
      </w:pPr>
    </w:p>
    <w:p w14:paraId="241F9AA3" w14:textId="29EAB7B4" w:rsidR="00F915C1" w:rsidRPr="00724E2C" w:rsidRDefault="00F915C1" w:rsidP="00F915C1">
      <w:pPr>
        <w:ind w:left="10080" w:firstLine="720"/>
        <w:rPr>
          <w:b/>
          <w:bCs/>
          <w:sz w:val="20"/>
          <w:szCs w:val="20"/>
        </w:rPr>
      </w:pPr>
      <w:r>
        <w:rPr>
          <w:b/>
          <w:bCs/>
          <w:sz w:val="20"/>
          <w:szCs w:val="20"/>
        </w:rPr>
        <w:t xml:space="preserve">     </w:t>
      </w:r>
      <w:r w:rsidRPr="00724E2C">
        <w:rPr>
          <w:b/>
          <w:bCs/>
          <w:sz w:val="20"/>
          <w:szCs w:val="20"/>
        </w:rPr>
        <w:t>Client Advisory Group</w:t>
      </w:r>
    </w:p>
    <w:p w14:paraId="6B7C201A" w14:textId="77777777" w:rsidR="00F915C1" w:rsidRDefault="00F915C1" w:rsidP="00F915C1">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Guidestar’s Client Advisory Group</w:t>
      </w:r>
    </w:p>
    <w:p w14:paraId="31FBCE21" w14:textId="202E7B6F" w:rsidR="00F915C1" w:rsidRDefault="00F915C1" w:rsidP="00724E2C">
      <w:pPr>
        <w:ind w:left="10800"/>
        <w:rPr>
          <w:sz w:val="18"/>
          <w:szCs w:val="18"/>
        </w:rPr>
      </w:pPr>
      <w:r>
        <w:rPr>
          <w:sz w:val="18"/>
          <w:szCs w:val="18"/>
        </w:rPr>
        <w:t xml:space="preserve">     commences</w:t>
      </w:r>
    </w:p>
    <w:p w14:paraId="4BFBD69F" w14:textId="26E0267F" w:rsidR="00724E2C" w:rsidRDefault="00724E2C" w:rsidP="00F915C1">
      <w:pPr>
        <w:rPr>
          <w:sz w:val="18"/>
          <w:szCs w:val="18"/>
        </w:rPr>
      </w:pPr>
    </w:p>
    <w:p w14:paraId="1185AAB9" w14:textId="0DF4C59B" w:rsidR="00724E2C" w:rsidRPr="00724E2C" w:rsidRDefault="00724E2C" w:rsidP="006979BF">
      <w:pPr>
        <w:rPr>
          <w:b/>
          <w:bCs/>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00F915C1" w:rsidRPr="00724E2C">
        <w:rPr>
          <w:b/>
          <w:bCs/>
          <w:sz w:val="20"/>
          <w:szCs w:val="20"/>
        </w:rPr>
        <w:t>E-Learning Platform</w:t>
      </w:r>
    </w:p>
    <w:p w14:paraId="2840301A" w14:textId="27F4F245" w:rsidR="003E51F3" w:rsidRPr="00521D5E" w:rsidRDefault="007A2CC6" w:rsidP="007A2CC6">
      <w:pPr>
        <w:ind w:left="1440" w:firstLine="720"/>
        <w:rPr>
          <w:b/>
          <w:bCs/>
          <w:szCs w:val="22"/>
        </w:rPr>
      </w:pPr>
      <w:r>
        <w:rPr>
          <w:sz w:val="28"/>
          <w:szCs w:val="28"/>
        </w:rPr>
        <w:t xml:space="preserve">     </w:t>
      </w:r>
      <w:r w:rsidRPr="007A2CC6">
        <w:rPr>
          <w:b/>
          <w:bCs/>
          <w:sz w:val="28"/>
          <w:szCs w:val="28"/>
        </w:rPr>
        <w:t xml:space="preserve"> </w:t>
      </w:r>
      <w:r w:rsidR="00521D5E">
        <w:rPr>
          <w:b/>
          <w:bCs/>
          <w:sz w:val="28"/>
          <w:szCs w:val="28"/>
        </w:rPr>
        <w:tab/>
      </w:r>
      <w:r w:rsidR="00521D5E">
        <w:rPr>
          <w:b/>
          <w:bCs/>
          <w:szCs w:val="22"/>
        </w:rPr>
        <w:tab/>
      </w:r>
      <w:r w:rsidR="00521D5E">
        <w:rPr>
          <w:b/>
          <w:bCs/>
          <w:szCs w:val="22"/>
        </w:rPr>
        <w:tab/>
      </w:r>
      <w:r w:rsidR="00521D5E">
        <w:rPr>
          <w:b/>
          <w:bCs/>
          <w:szCs w:val="22"/>
        </w:rPr>
        <w:tab/>
      </w:r>
      <w:r w:rsidR="00521D5E">
        <w:rPr>
          <w:b/>
          <w:bCs/>
          <w:szCs w:val="22"/>
        </w:rPr>
        <w:tab/>
      </w:r>
      <w:r w:rsidR="00521D5E">
        <w:rPr>
          <w:b/>
          <w:bCs/>
          <w:szCs w:val="22"/>
        </w:rPr>
        <w:tab/>
        <w:t xml:space="preserve">    </w:t>
      </w:r>
      <w:r w:rsidR="00521D5E" w:rsidRPr="00521D5E">
        <w:rPr>
          <w:b/>
          <w:bCs/>
          <w:sz w:val="20"/>
          <w:szCs w:val="20"/>
        </w:rPr>
        <w:t>B-Corporation</w:t>
      </w:r>
      <w:r w:rsidR="00F915C1">
        <w:rPr>
          <w:b/>
          <w:bCs/>
          <w:sz w:val="20"/>
          <w:szCs w:val="20"/>
        </w:rPr>
        <w:tab/>
      </w:r>
      <w:r w:rsidR="00F915C1">
        <w:rPr>
          <w:b/>
          <w:bCs/>
          <w:sz w:val="20"/>
          <w:szCs w:val="20"/>
        </w:rPr>
        <w:tab/>
      </w:r>
      <w:r w:rsidR="00F915C1">
        <w:rPr>
          <w:b/>
          <w:bCs/>
          <w:sz w:val="20"/>
          <w:szCs w:val="20"/>
        </w:rPr>
        <w:tab/>
      </w:r>
      <w:r w:rsidR="00F915C1">
        <w:rPr>
          <w:b/>
          <w:bCs/>
          <w:sz w:val="20"/>
          <w:szCs w:val="20"/>
        </w:rPr>
        <w:tab/>
      </w:r>
      <w:r w:rsidR="00F915C1">
        <w:rPr>
          <w:b/>
          <w:bCs/>
          <w:sz w:val="20"/>
          <w:szCs w:val="20"/>
        </w:rPr>
        <w:tab/>
        <w:t xml:space="preserve">     </w:t>
      </w:r>
      <w:r w:rsidR="00F915C1">
        <w:rPr>
          <w:sz w:val="18"/>
          <w:szCs w:val="18"/>
        </w:rPr>
        <w:t>Guidestar e-learning platform</w:t>
      </w:r>
    </w:p>
    <w:p w14:paraId="0D8C6B57" w14:textId="2235DA2F" w:rsidR="007A2CC6" w:rsidRPr="00724E2C" w:rsidRDefault="007A2CC6" w:rsidP="007A2CC6">
      <w:pPr>
        <w:ind w:left="1440" w:firstLine="720"/>
        <w:rPr>
          <w:b/>
          <w:bCs/>
          <w:sz w:val="20"/>
          <w:szCs w:val="20"/>
        </w:rPr>
      </w:pPr>
      <w:r>
        <w:rPr>
          <w:b/>
          <w:bCs/>
          <w:sz w:val="28"/>
          <w:szCs w:val="28"/>
        </w:rPr>
        <w:t xml:space="preserve">     </w:t>
      </w:r>
      <w:r w:rsidR="00521D5E">
        <w:rPr>
          <w:b/>
          <w:bCs/>
          <w:sz w:val="28"/>
          <w:szCs w:val="28"/>
        </w:rPr>
        <w:t xml:space="preserve"> </w:t>
      </w:r>
      <w:r w:rsidR="00521D5E">
        <w:rPr>
          <w:b/>
          <w:bCs/>
          <w:sz w:val="20"/>
          <w:szCs w:val="20"/>
        </w:rPr>
        <w:t>Clinic Expansion</w:t>
      </w:r>
      <w:r w:rsidR="00521D5E">
        <w:rPr>
          <w:b/>
          <w:bCs/>
          <w:sz w:val="20"/>
          <w:szCs w:val="20"/>
        </w:rPr>
        <w:tab/>
      </w:r>
      <w:r w:rsidR="00521D5E">
        <w:rPr>
          <w:b/>
          <w:bCs/>
          <w:sz w:val="20"/>
          <w:szCs w:val="20"/>
        </w:rPr>
        <w:tab/>
      </w:r>
      <w:r w:rsidR="00521D5E">
        <w:rPr>
          <w:b/>
          <w:bCs/>
          <w:sz w:val="20"/>
          <w:szCs w:val="20"/>
        </w:rPr>
        <w:tab/>
      </w:r>
      <w:r w:rsidR="00521D5E">
        <w:rPr>
          <w:b/>
          <w:bCs/>
          <w:sz w:val="20"/>
          <w:szCs w:val="20"/>
        </w:rPr>
        <w:tab/>
        <w:t xml:space="preserve">    </w:t>
      </w:r>
      <w:r w:rsidR="00521D5E">
        <w:rPr>
          <w:sz w:val="18"/>
          <w:szCs w:val="18"/>
        </w:rPr>
        <w:t>Guidestar becomes a</w:t>
      </w:r>
      <w:r w:rsidR="00724E2C">
        <w:rPr>
          <w:sz w:val="18"/>
          <w:szCs w:val="18"/>
        </w:rPr>
        <w:tab/>
      </w:r>
      <w:r w:rsidR="00724E2C">
        <w:rPr>
          <w:sz w:val="18"/>
          <w:szCs w:val="18"/>
        </w:rPr>
        <w:tab/>
      </w:r>
      <w:r w:rsidR="00724E2C">
        <w:rPr>
          <w:sz w:val="18"/>
          <w:szCs w:val="18"/>
        </w:rPr>
        <w:tab/>
      </w:r>
      <w:r w:rsidR="00724E2C">
        <w:rPr>
          <w:sz w:val="18"/>
          <w:szCs w:val="18"/>
        </w:rPr>
        <w:tab/>
        <w:t xml:space="preserve">     </w:t>
      </w:r>
      <w:r w:rsidR="00F915C1" w:rsidRPr="00F915C1">
        <w:rPr>
          <w:sz w:val="18"/>
          <w:szCs w:val="18"/>
        </w:rPr>
        <w:t>launched</w:t>
      </w:r>
    </w:p>
    <w:p w14:paraId="49C70402" w14:textId="6E4968C7" w:rsidR="00A63F1F" w:rsidRDefault="00A63F1F" w:rsidP="006979BF">
      <w:pPr>
        <w:rPr>
          <w:sz w:val="18"/>
          <w:szCs w:val="18"/>
        </w:rPr>
      </w:pPr>
      <w:r>
        <w:tab/>
      </w:r>
      <w:r>
        <w:tab/>
      </w:r>
      <w:r>
        <w:tab/>
        <w:t xml:space="preserve">       </w:t>
      </w:r>
      <w:r w:rsidRPr="00A63F1F">
        <w:rPr>
          <w:sz w:val="18"/>
          <w:szCs w:val="18"/>
        </w:rPr>
        <w:t>Guidestar moves</w:t>
      </w:r>
      <w:r>
        <w:rPr>
          <w:sz w:val="18"/>
          <w:szCs w:val="18"/>
        </w:rPr>
        <w:t xml:space="preserve"> offices </w:t>
      </w:r>
      <w:r w:rsidR="00521D5E">
        <w:rPr>
          <w:sz w:val="18"/>
          <w:szCs w:val="18"/>
        </w:rPr>
        <w:tab/>
      </w:r>
      <w:r w:rsidR="00521D5E">
        <w:rPr>
          <w:sz w:val="18"/>
          <w:szCs w:val="18"/>
        </w:rPr>
        <w:tab/>
      </w:r>
      <w:r w:rsidR="00521D5E">
        <w:rPr>
          <w:sz w:val="18"/>
          <w:szCs w:val="18"/>
        </w:rPr>
        <w:tab/>
      </w:r>
      <w:r w:rsidR="00521D5E">
        <w:rPr>
          <w:sz w:val="18"/>
          <w:szCs w:val="18"/>
        </w:rPr>
        <w:tab/>
        <w:t xml:space="preserve">     accredited B-Corporation</w:t>
      </w:r>
      <w:r w:rsidR="00521D5E">
        <w:rPr>
          <w:sz w:val="18"/>
          <w:szCs w:val="18"/>
        </w:rPr>
        <w:tab/>
      </w:r>
      <w:r w:rsidR="00521D5E">
        <w:rPr>
          <w:sz w:val="18"/>
          <w:szCs w:val="18"/>
        </w:rPr>
        <w:tab/>
        <w:t xml:space="preserve">     </w:t>
      </w:r>
      <w:r w:rsidR="00724E2C">
        <w:rPr>
          <w:sz w:val="18"/>
          <w:szCs w:val="18"/>
        </w:rPr>
        <w:tab/>
      </w:r>
      <w:r w:rsidR="00724E2C">
        <w:rPr>
          <w:sz w:val="18"/>
          <w:szCs w:val="18"/>
        </w:rPr>
        <w:tab/>
        <w:t xml:space="preserve">     </w:t>
      </w:r>
    </w:p>
    <w:p w14:paraId="7BA721FA" w14:textId="5BAE1090" w:rsidR="00A63F1F" w:rsidRPr="00F915C1" w:rsidRDefault="00A63F1F" w:rsidP="00A63F1F">
      <w:pPr>
        <w:ind w:left="2160"/>
        <w:rPr>
          <w:b/>
          <w:bCs/>
          <w:sz w:val="20"/>
          <w:szCs w:val="20"/>
        </w:rPr>
      </w:pPr>
      <w:r>
        <w:rPr>
          <w:sz w:val="18"/>
          <w:szCs w:val="18"/>
        </w:rPr>
        <w:t xml:space="preserve">         twice in Preston due to</w:t>
      </w:r>
      <w:r w:rsidR="00521D5E">
        <w:rPr>
          <w:sz w:val="18"/>
          <w:szCs w:val="18"/>
        </w:rPr>
        <w:tab/>
      </w:r>
      <w:r w:rsidR="00521D5E">
        <w:rPr>
          <w:sz w:val="18"/>
          <w:szCs w:val="18"/>
        </w:rPr>
        <w:tab/>
      </w:r>
      <w:r w:rsidR="00521D5E">
        <w:rPr>
          <w:sz w:val="18"/>
          <w:szCs w:val="18"/>
        </w:rPr>
        <w:tab/>
      </w:r>
      <w:r w:rsidR="00521D5E">
        <w:rPr>
          <w:sz w:val="18"/>
          <w:szCs w:val="18"/>
        </w:rPr>
        <w:tab/>
        <w:t xml:space="preserve">     having met the highest</w:t>
      </w:r>
      <w:r w:rsidR="00521D5E">
        <w:rPr>
          <w:sz w:val="18"/>
          <w:szCs w:val="18"/>
        </w:rPr>
        <w:tab/>
        <w:t xml:space="preserve">     </w:t>
      </w:r>
      <w:r w:rsidR="00521D5E">
        <w:rPr>
          <w:sz w:val="18"/>
          <w:szCs w:val="18"/>
        </w:rPr>
        <w:tab/>
      </w:r>
      <w:r w:rsidR="00724E2C">
        <w:rPr>
          <w:sz w:val="18"/>
          <w:szCs w:val="18"/>
        </w:rPr>
        <w:tab/>
      </w:r>
      <w:r w:rsidR="00724E2C">
        <w:rPr>
          <w:sz w:val="18"/>
          <w:szCs w:val="18"/>
        </w:rPr>
        <w:tab/>
        <w:t xml:space="preserve">    </w:t>
      </w:r>
      <w:r w:rsidR="00F915C1" w:rsidRPr="00F915C1">
        <w:rPr>
          <w:b/>
          <w:bCs/>
          <w:sz w:val="20"/>
          <w:szCs w:val="20"/>
        </w:rPr>
        <w:t>Rainbow Tick</w:t>
      </w:r>
    </w:p>
    <w:p w14:paraId="6BC83DA8" w14:textId="0BA39A09" w:rsidR="00A63F1F" w:rsidRDefault="00A63F1F" w:rsidP="00A63F1F">
      <w:pPr>
        <w:ind w:left="2160"/>
        <w:rPr>
          <w:sz w:val="18"/>
          <w:szCs w:val="18"/>
        </w:rPr>
      </w:pPr>
      <w:r>
        <w:rPr>
          <w:sz w:val="18"/>
          <w:szCs w:val="18"/>
        </w:rPr>
        <w:t xml:space="preserve">         growth &amp; expansion</w:t>
      </w:r>
      <w:r w:rsidR="00521D5E">
        <w:rPr>
          <w:sz w:val="18"/>
          <w:szCs w:val="18"/>
        </w:rPr>
        <w:t>. Clinic</w:t>
      </w:r>
      <w:r w:rsidR="00521D5E">
        <w:rPr>
          <w:sz w:val="18"/>
          <w:szCs w:val="18"/>
        </w:rPr>
        <w:tab/>
      </w:r>
      <w:r w:rsidR="00521D5E">
        <w:rPr>
          <w:sz w:val="18"/>
          <w:szCs w:val="18"/>
        </w:rPr>
        <w:tab/>
      </w:r>
      <w:r w:rsidR="00521D5E">
        <w:rPr>
          <w:sz w:val="18"/>
          <w:szCs w:val="18"/>
        </w:rPr>
        <w:tab/>
        <w:t xml:space="preserve">     standards of environmental,</w:t>
      </w:r>
      <w:r w:rsidR="00F915C1">
        <w:rPr>
          <w:sz w:val="18"/>
          <w:szCs w:val="18"/>
        </w:rPr>
        <w:tab/>
      </w:r>
      <w:r w:rsidR="00F915C1">
        <w:rPr>
          <w:sz w:val="18"/>
          <w:szCs w:val="18"/>
        </w:rPr>
        <w:tab/>
      </w:r>
      <w:r w:rsidR="00F915C1">
        <w:rPr>
          <w:sz w:val="18"/>
          <w:szCs w:val="18"/>
        </w:rPr>
        <w:tab/>
        <w:t xml:space="preserve">    Guidestar achieves Rainbow Tick</w:t>
      </w:r>
    </w:p>
    <w:p w14:paraId="7CA836E0" w14:textId="46D7AD84" w:rsidR="00521D5E" w:rsidRDefault="00521D5E" w:rsidP="00A63F1F">
      <w:pPr>
        <w:ind w:left="2160"/>
        <w:rPr>
          <w:sz w:val="18"/>
          <w:szCs w:val="18"/>
        </w:rPr>
      </w:pPr>
      <w:r>
        <w:rPr>
          <w:sz w:val="18"/>
          <w:szCs w:val="18"/>
        </w:rPr>
        <w:t xml:space="preserve">         established</w:t>
      </w:r>
      <w:r>
        <w:rPr>
          <w:sz w:val="18"/>
          <w:szCs w:val="18"/>
        </w:rPr>
        <w:tab/>
      </w:r>
      <w:r>
        <w:rPr>
          <w:sz w:val="18"/>
          <w:szCs w:val="18"/>
        </w:rPr>
        <w:tab/>
      </w:r>
      <w:r>
        <w:rPr>
          <w:sz w:val="18"/>
          <w:szCs w:val="18"/>
        </w:rPr>
        <w:tab/>
      </w:r>
      <w:r>
        <w:rPr>
          <w:sz w:val="18"/>
          <w:szCs w:val="18"/>
        </w:rPr>
        <w:tab/>
      </w:r>
      <w:r>
        <w:rPr>
          <w:sz w:val="18"/>
          <w:szCs w:val="18"/>
        </w:rPr>
        <w:tab/>
        <w:t xml:space="preserve">     social &amp; community performance</w:t>
      </w:r>
      <w:r w:rsidR="00724E2C">
        <w:rPr>
          <w:sz w:val="18"/>
          <w:szCs w:val="18"/>
        </w:rPr>
        <w:tab/>
      </w:r>
      <w:r w:rsidR="00724E2C">
        <w:rPr>
          <w:sz w:val="18"/>
          <w:szCs w:val="18"/>
        </w:rPr>
        <w:tab/>
      </w:r>
      <w:r w:rsidR="00724E2C">
        <w:rPr>
          <w:sz w:val="18"/>
          <w:szCs w:val="18"/>
        </w:rPr>
        <w:tab/>
        <w:t xml:space="preserve">   </w:t>
      </w:r>
      <w:r w:rsidR="008015B4">
        <w:rPr>
          <w:sz w:val="18"/>
          <w:szCs w:val="18"/>
        </w:rPr>
        <w:t xml:space="preserve"> </w:t>
      </w:r>
      <w:r w:rsidR="00F915C1">
        <w:rPr>
          <w:sz w:val="18"/>
          <w:szCs w:val="18"/>
        </w:rPr>
        <w:t>accreditation</w:t>
      </w:r>
    </w:p>
    <w:p w14:paraId="7809AEA7" w14:textId="4F2C6B6D" w:rsidR="00A63F1F" w:rsidRPr="00A63F1F" w:rsidRDefault="00A63F1F" w:rsidP="006979BF">
      <w:pPr>
        <w:rPr>
          <w:sz w:val="18"/>
          <w:szCs w:val="18"/>
        </w:rPr>
      </w:pPr>
    </w:p>
    <w:p w14:paraId="0F1D8ADB" w14:textId="1B2AE9D7" w:rsidR="003E51F3" w:rsidRDefault="00F915C1" w:rsidP="006979BF">
      <w:r>
        <w:rPr>
          <w:noProof/>
        </w:rPr>
        <mc:AlternateContent>
          <mc:Choice Requires="wps">
            <w:drawing>
              <wp:anchor distT="0" distB="0" distL="114300" distR="114300" simplePos="0" relativeHeight="251683840" behindDoc="0" locked="0" layoutInCell="1" allowOverlap="1" wp14:anchorId="6BEFBF24" wp14:editId="2604ADB6">
                <wp:simplePos x="0" y="0"/>
                <wp:positionH relativeFrom="column">
                  <wp:posOffset>6862439</wp:posOffset>
                </wp:positionH>
                <wp:positionV relativeFrom="paragraph">
                  <wp:posOffset>136636</wp:posOffset>
                </wp:positionV>
                <wp:extent cx="0" cy="288845"/>
                <wp:effectExtent l="0" t="0" r="12700" b="16510"/>
                <wp:wrapNone/>
                <wp:docPr id="1596438585"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1673E1" id="Straight Connector 3"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40.35pt,10.75pt" to="540.35pt,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" strokecolor="#4472c4 [3204]" strokeweight=".5pt">
                <v:stroke joinstyle="miter"/>
              </v:line>
            </w:pict>
          </mc:Fallback>
        </mc:AlternateContent>
      </w:r>
      <w:r w:rsidR="00521D5E">
        <w:rPr>
          <w:noProof/>
        </w:rPr>
        <mc:AlternateContent>
          <mc:Choice Requires="wps">
            <w:drawing>
              <wp:anchor distT="0" distB="0" distL="114300" distR="114300" simplePos="0" relativeHeight="251679744" behindDoc="0" locked="0" layoutInCell="1" allowOverlap="1" wp14:anchorId="0394D54B" wp14:editId="0BEE17D2">
                <wp:simplePos x="0" y="0"/>
                <wp:positionH relativeFrom="column">
                  <wp:posOffset>4180840</wp:posOffset>
                </wp:positionH>
                <wp:positionV relativeFrom="paragraph">
                  <wp:posOffset>136703</wp:posOffset>
                </wp:positionV>
                <wp:extent cx="0" cy="288845"/>
                <wp:effectExtent l="0" t="0" r="12700" b="16510"/>
                <wp:wrapNone/>
                <wp:docPr id="793207592"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83565B" id="Straight Connector 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29.2pt,10.75pt" to="329.2pt,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" strokecolor="#4472c4 [3204]" strokeweight=".5pt">
                <v:stroke joinstyle="miter"/>
              </v:line>
            </w:pict>
          </mc:Fallback>
        </mc:AlternateContent>
      </w:r>
      <w:r w:rsidR="00A63F1F">
        <w:rPr>
          <w:noProof/>
        </w:rPr>
        <mc:AlternateContent>
          <mc:Choice Requires="wps">
            <w:drawing>
              <wp:anchor distT="0" distB="0" distL="114300" distR="114300" simplePos="0" relativeHeight="251675648" behindDoc="0" locked="0" layoutInCell="1" allowOverlap="1" wp14:anchorId="36CD8B25" wp14:editId="2381CE6B">
                <wp:simplePos x="0" y="0"/>
                <wp:positionH relativeFrom="column">
                  <wp:posOffset>1500326</wp:posOffset>
                </wp:positionH>
                <wp:positionV relativeFrom="paragraph">
                  <wp:posOffset>140181</wp:posOffset>
                </wp:positionV>
                <wp:extent cx="0" cy="288845"/>
                <wp:effectExtent l="0" t="0" r="12700" b="16510"/>
                <wp:wrapNone/>
                <wp:docPr id="31769988"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489AB0" id="Straight Connector 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8.15pt,11.05pt" to="118.15pt,33.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" strokecolor="#4472c4 [3204]" strokeweight=".5pt">
                <v:stroke joinstyle="miter"/>
              </v:line>
            </w:pict>
          </mc:Fallback>
        </mc:AlternateContent>
      </w:r>
      <w:r w:rsidR="007A2CC6">
        <w:tab/>
      </w:r>
      <w:r w:rsidR="007A2CC6">
        <w:tab/>
      </w:r>
      <w:r w:rsidR="007A2CC6">
        <w:tab/>
        <w:t xml:space="preserve">    </w:t>
      </w:r>
      <w:r w:rsidR="00A63F1F">
        <w:t xml:space="preserve">  </w:t>
      </w:r>
      <w:r w:rsidR="007A2CC6">
        <w:t xml:space="preserve"> </w:t>
      </w:r>
      <w:r w:rsidR="00A63F1F" w:rsidRPr="007A2CC6">
        <w:rPr>
          <w:b/>
          <w:bCs/>
          <w:sz w:val="28"/>
          <w:szCs w:val="28"/>
        </w:rPr>
        <w:t>2018</w:t>
      </w:r>
      <w:r w:rsidR="00521D5E">
        <w:rPr>
          <w:b/>
          <w:bCs/>
          <w:sz w:val="28"/>
          <w:szCs w:val="28"/>
        </w:rPr>
        <w:tab/>
      </w:r>
      <w:r w:rsidR="00521D5E">
        <w:rPr>
          <w:b/>
          <w:bCs/>
          <w:sz w:val="28"/>
          <w:szCs w:val="28"/>
        </w:rPr>
        <w:tab/>
      </w:r>
      <w:r w:rsidR="00521D5E">
        <w:rPr>
          <w:b/>
          <w:bCs/>
          <w:sz w:val="28"/>
          <w:szCs w:val="28"/>
        </w:rPr>
        <w:tab/>
      </w:r>
      <w:r w:rsidR="00521D5E">
        <w:rPr>
          <w:b/>
          <w:bCs/>
          <w:sz w:val="28"/>
          <w:szCs w:val="28"/>
        </w:rPr>
        <w:tab/>
      </w:r>
      <w:r w:rsidR="00521D5E">
        <w:rPr>
          <w:b/>
          <w:bCs/>
          <w:sz w:val="28"/>
          <w:szCs w:val="28"/>
        </w:rPr>
        <w:tab/>
        <w:t xml:space="preserve">    </w:t>
      </w:r>
      <w:r w:rsidR="00521D5E" w:rsidRPr="007A2CC6">
        <w:rPr>
          <w:b/>
          <w:bCs/>
          <w:sz w:val="28"/>
          <w:szCs w:val="28"/>
        </w:rPr>
        <w:t>20</w:t>
      </w:r>
      <w:r w:rsidR="00521D5E">
        <w:rPr>
          <w:b/>
          <w:bCs/>
          <w:sz w:val="28"/>
          <w:szCs w:val="28"/>
        </w:rPr>
        <w:t>21</w:t>
      </w:r>
      <w:r w:rsidR="00724E2C">
        <w:rPr>
          <w:b/>
          <w:bCs/>
          <w:sz w:val="28"/>
          <w:szCs w:val="28"/>
        </w:rPr>
        <w:tab/>
      </w:r>
      <w:r w:rsidR="00724E2C">
        <w:rPr>
          <w:b/>
          <w:bCs/>
          <w:sz w:val="28"/>
          <w:szCs w:val="28"/>
        </w:rPr>
        <w:tab/>
      </w:r>
      <w:r w:rsidR="00724E2C">
        <w:rPr>
          <w:b/>
          <w:bCs/>
          <w:sz w:val="28"/>
          <w:szCs w:val="28"/>
        </w:rPr>
        <w:tab/>
      </w:r>
      <w:r w:rsidR="00724E2C">
        <w:rPr>
          <w:b/>
          <w:bCs/>
          <w:sz w:val="28"/>
          <w:szCs w:val="28"/>
        </w:rPr>
        <w:tab/>
      </w:r>
      <w:r w:rsidR="00724E2C">
        <w:rPr>
          <w:b/>
          <w:bCs/>
          <w:sz w:val="28"/>
          <w:szCs w:val="28"/>
        </w:rPr>
        <w:tab/>
        <w:t xml:space="preserve">    </w:t>
      </w:r>
      <w:r w:rsidR="00724E2C" w:rsidRPr="007A2CC6">
        <w:rPr>
          <w:b/>
          <w:bCs/>
          <w:sz w:val="28"/>
          <w:szCs w:val="28"/>
        </w:rPr>
        <w:t>20</w:t>
      </w:r>
      <w:r w:rsidR="00724E2C">
        <w:rPr>
          <w:b/>
          <w:bCs/>
          <w:sz w:val="28"/>
          <w:szCs w:val="28"/>
        </w:rPr>
        <w:t>23</w:t>
      </w:r>
    </w:p>
    <w:p w14:paraId="6037CCA1" w14:textId="4DC86080" w:rsidR="003E51F3" w:rsidRDefault="003E51F3" w:rsidP="006979BF">
      <w:r>
        <w:rPr>
          <w:noProof/>
        </w:rPr>
        <mc:AlternateContent>
          <mc:Choice Requires="wps">
            <w:drawing>
              <wp:anchor distT="0" distB="0" distL="114300" distR="114300" simplePos="0" relativeHeight="251660288" behindDoc="0" locked="0" layoutInCell="1" allowOverlap="1" wp14:anchorId="74B692DF" wp14:editId="346FAD84">
                <wp:simplePos x="0" y="0"/>
                <wp:positionH relativeFrom="column">
                  <wp:posOffset>52070</wp:posOffset>
                </wp:positionH>
                <wp:positionV relativeFrom="paragraph">
                  <wp:posOffset>168275</wp:posOffset>
                </wp:positionV>
                <wp:extent cx="221942" cy="226547"/>
                <wp:effectExtent l="0" t="0" r="6985" b="15240"/>
                <wp:wrapNone/>
                <wp:docPr id="1232212577"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D72E7A" id="Oval 2" o:spid="_x0000_s1026" style="position:absolute;margin-left:4.1pt;margin-top:13.25pt;width:17.5pt;height:17.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" fillcolor="#4472c4 [3204]" strokecolor="#09101d [484]" strokeweight="1pt">
                <v:stroke joinstyle="miter"/>
              </v:oval>
            </w:pict>
          </mc:Fallback>
        </mc:AlternateContent>
      </w:r>
    </w:p>
    <w:p w14:paraId="678AD51D" w14:textId="55739802" w:rsidR="003E51F3" w:rsidRDefault="007A2CC6" w:rsidP="006979BF">
      <w:r>
        <w:rPr>
          <w:noProof/>
        </w:rPr>
        <mc:AlternateContent>
          <mc:Choice Requires="wps">
            <w:drawing>
              <wp:anchor distT="0" distB="0" distL="114300" distR="114300" simplePos="0" relativeHeight="251671552" behindDoc="0" locked="0" layoutInCell="1" allowOverlap="1" wp14:anchorId="0DBE56CF" wp14:editId="4E9B7053">
                <wp:simplePos x="0" y="0"/>
                <wp:positionH relativeFrom="column">
                  <wp:posOffset>6756400</wp:posOffset>
                </wp:positionH>
                <wp:positionV relativeFrom="paragraph">
                  <wp:posOffset>44450</wp:posOffset>
                </wp:positionV>
                <wp:extent cx="221942" cy="226547"/>
                <wp:effectExtent l="0" t="0" r="6985" b="15240"/>
                <wp:wrapNone/>
                <wp:docPr id="1077654650"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A24F65" id="Oval 2" o:spid="_x0000_s1026" style="position:absolute;margin-left:532pt;margin-top:3.5pt;width:17.5pt;height:17.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" fillcolor="#4472c4 [3204]" strokecolor="#09101d [484]" strokeweight="1pt">
                <v:stroke joinstyle="miter"/>
              </v:oval>
            </w:pict>
          </mc:Fallback>
        </mc:AlternateContent>
      </w:r>
      <w:r>
        <w:rPr>
          <w:noProof/>
        </w:rPr>
        <mc:AlternateContent>
          <mc:Choice Requires="wps">
            <w:drawing>
              <wp:anchor distT="0" distB="0" distL="114300" distR="114300" simplePos="0" relativeHeight="251669504" behindDoc="0" locked="0" layoutInCell="1" allowOverlap="1" wp14:anchorId="6DC1D47C" wp14:editId="18973FD1">
                <wp:simplePos x="0" y="0"/>
                <wp:positionH relativeFrom="column">
                  <wp:posOffset>5415915</wp:posOffset>
                </wp:positionH>
                <wp:positionV relativeFrom="paragraph">
                  <wp:posOffset>44450</wp:posOffset>
                </wp:positionV>
                <wp:extent cx="221942" cy="226547"/>
                <wp:effectExtent l="0" t="0" r="6985" b="15240"/>
                <wp:wrapNone/>
                <wp:docPr id="1263109978"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6F0DCD" id="Oval 2" o:spid="_x0000_s1026" style="position:absolute;margin-left:426.45pt;margin-top:3.5pt;width:17.5pt;height:17.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" fillcolor="#4472c4 [3204]" strokecolor="#09101d [484]" strokeweight="1pt">
                <v:stroke joinstyle="miter"/>
              </v:oval>
            </w:pict>
          </mc:Fallback>
        </mc:AlternateContent>
      </w:r>
      <w:r>
        <w:rPr>
          <w:noProof/>
        </w:rPr>
        <mc:AlternateContent>
          <mc:Choice Requires="wps">
            <w:drawing>
              <wp:anchor distT="0" distB="0" distL="114300" distR="114300" simplePos="0" relativeHeight="251667456" behindDoc="0" locked="0" layoutInCell="1" allowOverlap="1" wp14:anchorId="51DCD42D" wp14:editId="14FF1361">
                <wp:simplePos x="0" y="0"/>
                <wp:positionH relativeFrom="column">
                  <wp:posOffset>4074795</wp:posOffset>
                </wp:positionH>
                <wp:positionV relativeFrom="paragraph">
                  <wp:posOffset>44450</wp:posOffset>
                </wp:positionV>
                <wp:extent cx="221942" cy="226547"/>
                <wp:effectExtent l="0" t="0" r="6985" b="15240"/>
                <wp:wrapNone/>
                <wp:docPr id="1769965119"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1DEFAA" id="Oval 2" o:spid="_x0000_s1026" style="position:absolute;margin-left:320.85pt;margin-top:3.5pt;width:17.5pt;height:17.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" fillcolor="#4472c4 [3204]" strokecolor="#09101d [484]" strokeweight="1pt">
                <v:stroke joinstyle="miter"/>
              </v:oval>
            </w:pict>
          </mc:Fallback>
        </mc:AlternateContent>
      </w:r>
      <w:r>
        <w:rPr>
          <w:noProof/>
        </w:rPr>
        <mc:AlternateContent>
          <mc:Choice Requires="wps">
            <w:drawing>
              <wp:anchor distT="0" distB="0" distL="114300" distR="114300" simplePos="0" relativeHeight="251665408" behindDoc="0" locked="0" layoutInCell="1" allowOverlap="1" wp14:anchorId="24A3F80E" wp14:editId="4830D8EF">
                <wp:simplePos x="0" y="0"/>
                <wp:positionH relativeFrom="column">
                  <wp:posOffset>2735580</wp:posOffset>
                </wp:positionH>
                <wp:positionV relativeFrom="paragraph">
                  <wp:posOffset>44450</wp:posOffset>
                </wp:positionV>
                <wp:extent cx="221942" cy="226547"/>
                <wp:effectExtent l="0" t="0" r="6985" b="15240"/>
                <wp:wrapNone/>
                <wp:docPr id="1359580285"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1F8C82" id="Oval 2" o:spid="_x0000_s1026" style="position:absolute;margin-left:215.4pt;margin-top:3.5pt;width:17.5pt;height:17.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" fillcolor="#4472c4 [3204]" strokecolor="#09101d [484]" strokeweight="1pt">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58C30E62" wp14:editId="6FDE8F6A">
                <wp:simplePos x="0" y="0"/>
                <wp:positionH relativeFrom="column">
                  <wp:posOffset>1392555</wp:posOffset>
                </wp:positionH>
                <wp:positionV relativeFrom="paragraph">
                  <wp:posOffset>39370</wp:posOffset>
                </wp:positionV>
                <wp:extent cx="221942" cy="226547"/>
                <wp:effectExtent l="0" t="0" r="6985" b="15240"/>
                <wp:wrapNone/>
                <wp:docPr id="1369904" name="Oval 2"/>
                <wp:cNvGraphicFramePr/>
                <a:graphic xmlns:a="http://schemas.openxmlformats.org/drawingml/2006/main">
                  <a:graphicData uri="http://schemas.microsoft.com/office/word/2010/wordprocessingShape">
                    <wps:wsp>
                      <wps:cNvSpPr/>
                      <wps:spPr>
                        <a:xfrm>
                          <a:off x="0" y="0"/>
                          <a:ext cx="221942" cy="226547"/>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6132A6" id="Oval 2" o:spid="_x0000_s1026" style="position:absolute;margin-left:109.65pt;margin-top:3.1pt;width:17.5pt;height:17.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" fillcolor="#4472c4 [3204]" strokecolor="#09101d [484]" strokeweight="1pt">
                <v:stroke joinstyle="miter"/>
              </v:oval>
            </w:pict>
          </mc:Fallback>
        </mc:AlternateContent>
      </w:r>
      <w:r w:rsidR="003E51F3">
        <w:rPr>
          <w:noProof/>
        </w:rPr>
        <mc:AlternateContent>
          <mc:Choice Requires="wps">
            <w:drawing>
              <wp:anchor distT="0" distB="0" distL="114300" distR="114300" simplePos="0" relativeHeight="251659264" behindDoc="0" locked="0" layoutInCell="1" allowOverlap="1" wp14:anchorId="2EC8A6B9" wp14:editId="6CD27623">
                <wp:simplePos x="0" y="0"/>
                <wp:positionH relativeFrom="column">
                  <wp:posOffset>88776</wp:posOffset>
                </wp:positionH>
                <wp:positionV relativeFrom="paragraph">
                  <wp:posOffset>132154</wp:posOffset>
                </wp:positionV>
                <wp:extent cx="8522563" cy="44388"/>
                <wp:effectExtent l="0" t="76200" r="0" b="121285"/>
                <wp:wrapNone/>
                <wp:docPr id="1114847092" name="Straight Arrow Connector 1"/>
                <wp:cNvGraphicFramePr/>
                <a:graphic xmlns:a="http://schemas.openxmlformats.org/drawingml/2006/main">
                  <a:graphicData uri="http://schemas.microsoft.com/office/word/2010/wordprocessingShape">
                    <wps:wsp>
                      <wps:cNvCnPr/>
                      <wps:spPr>
                        <a:xfrm>
                          <a:off x="0" y="0"/>
                          <a:ext cx="8522563" cy="44388"/>
                        </a:xfrm>
                        <a:prstGeom prst="straightConnector1">
                          <a:avLst/>
                        </a:prstGeom>
                        <a:ln w="57150">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EDA5A2E" id="_x0000_t32" coordsize="21600,21600" o:spt="32" o:oned="t" path="m,l21600,21600e" filled="f">
                <v:path arrowok="t" fillok="f" o:connecttype="none"/>
                <o:lock v:ext="edit" shapetype="t"/>
              </v:shapetype>
              <v:shape id="Straight Arrow Connector 1" o:spid="_x0000_s1026" type="#_x0000_t32" style="position:absolute;margin-left:7pt;margin-top:10.4pt;width:671.05pt;height: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" strokecolor="#5a5a5a [2109]" strokeweight="4.5pt">
                <v:stroke endarrow="block" joinstyle="miter"/>
              </v:shape>
            </w:pict>
          </mc:Fallback>
        </mc:AlternateContent>
      </w:r>
    </w:p>
    <w:p w14:paraId="38AEA602" w14:textId="4CA0639E" w:rsidR="003E51F3" w:rsidRDefault="00B60623" w:rsidP="006979BF">
      <w:r>
        <w:rPr>
          <w:noProof/>
        </w:rPr>
        <mc:AlternateContent>
          <mc:Choice Requires="wps">
            <w:drawing>
              <wp:anchor distT="0" distB="0" distL="114300" distR="114300" simplePos="0" relativeHeight="251681792" behindDoc="0" locked="0" layoutInCell="1" allowOverlap="1" wp14:anchorId="7B5B4F61" wp14:editId="4F8069EE">
                <wp:simplePos x="0" y="0"/>
                <wp:positionH relativeFrom="column">
                  <wp:posOffset>5530788</wp:posOffset>
                </wp:positionH>
                <wp:positionV relativeFrom="paragraph">
                  <wp:posOffset>103277</wp:posOffset>
                </wp:positionV>
                <wp:extent cx="0" cy="288845"/>
                <wp:effectExtent l="0" t="0" r="12700" b="16510"/>
                <wp:wrapNone/>
                <wp:docPr id="144658763"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B72208" id="Straight Connector 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435.5pt,8.15pt" to="435.5pt,30.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" strokecolor="#4472c4 [3204]" strokeweight=".5pt">
                <v:stroke joinstyle="miter"/>
              </v:line>
            </w:pict>
          </mc:Fallback>
        </mc:AlternateContent>
      </w:r>
      <w:r w:rsidR="00A63F1F">
        <w:rPr>
          <w:noProof/>
        </w:rPr>
        <mc:AlternateContent>
          <mc:Choice Requires="wps">
            <w:drawing>
              <wp:anchor distT="0" distB="0" distL="114300" distR="114300" simplePos="0" relativeHeight="251677696" behindDoc="0" locked="0" layoutInCell="1" allowOverlap="1" wp14:anchorId="2368389D" wp14:editId="3FC03B29">
                <wp:simplePos x="0" y="0"/>
                <wp:positionH relativeFrom="column">
                  <wp:posOffset>2840854</wp:posOffset>
                </wp:positionH>
                <wp:positionV relativeFrom="paragraph">
                  <wp:posOffset>103277</wp:posOffset>
                </wp:positionV>
                <wp:extent cx="0" cy="288845"/>
                <wp:effectExtent l="0" t="0" r="12700" b="16510"/>
                <wp:wrapNone/>
                <wp:docPr id="706266569"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A5C079" id="Straight Connector 3"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23.7pt,8.15pt" to="223.7pt,30.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" strokecolor="#4472c4 [3204]" strokeweight=".5pt">
                <v:stroke joinstyle="miter"/>
              </v:line>
            </w:pict>
          </mc:Fallback>
        </mc:AlternateContent>
      </w:r>
      <w:r w:rsidR="007A2CC6">
        <w:rPr>
          <w:noProof/>
        </w:rPr>
        <mc:AlternateContent>
          <mc:Choice Requires="wps">
            <w:drawing>
              <wp:anchor distT="0" distB="0" distL="114300" distR="114300" simplePos="0" relativeHeight="251661312" behindDoc="0" locked="0" layoutInCell="1" allowOverlap="1" wp14:anchorId="7C0470F2" wp14:editId="57363494">
                <wp:simplePos x="0" y="0"/>
                <wp:positionH relativeFrom="column">
                  <wp:posOffset>159798</wp:posOffset>
                </wp:positionH>
                <wp:positionV relativeFrom="paragraph">
                  <wp:posOffset>54234</wp:posOffset>
                </wp:positionV>
                <wp:extent cx="0" cy="288845"/>
                <wp:effectExtent l="0" t="0" r="12700" b="16510"/>
                <wp:wrapNone/>
                <wp:docPr id="1369800614" name="Straight Connector 3"/>
                <wp:cNvGraphicFramePr/>
                <a:graphic xmlns:a="http://schemas.openxmlformats.org/drawingml/2006/main">
                  <a:graphicData uri="http://schemas.microsoft.com/office/word/2010/wordprocessingShape">
                    <wps:wsp>
                      <wps:cNvCnPr/>
                      <wps:spPr>
                        <a:xfrm>
                          <a:off x="0" y="0"/>
                          <a:ext cx="0" cy="2888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52A93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6pt,4.25pt" to="12.6pt,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" strokecolor="#4472c4 [3204]" strokeweight=".5pt">
                <v:stroke joinstyle="miter"/>
              </v:line>
            </w:pict>
          </mc:Fallback>
        </mc:AlternateContent>
      </w:r>
    </w:p>
    <w:p w14:paraId="2B72D06C" w14:textId="345C1BB9" w:rsidR="003E51F3" w:rsidRPr="007A2CC6" w:rsidRDefault="006F66D9" w:rsidP="007A2CC6">
      <w:pPr>
        <w:spacing w:after="240"/>
        <w:rPr>
          <w:b/>
          <w:bCs/>
          <w:sz w:val="28"/>
          <w:szCs w:val="28"/>
        </w:rPr>
      </w:pPr>
      <w:r>
        <w:t xml:space="preserve">         </w:t>
      </w:r>
      <w:r w:rsidRPr="007A2CC6">
        <w:rPr>
          <w:b/>
          <w:bCs/>
          <w:sz w:val="28"/>
          <w:szCs w:val="28"/>
        </w:rPr>
        <w:t>2017</w:t>
      </w:r>
      <w:r w:rsidR="00A63F1F">
        <w:rPr>
          <w:b/>
          <w:bCs/>
          <w:sz w:val="28"/>
          <w:szCs w:val="28"/>
        </w:rPr>
        <w:tab/>
      </w:r>
      <w:r w:rsidR="00A63F1F">
        <w:rPr>
          <w:b/>
          <w:bCs/>
          <w:sz w:val="28"/>
          <w:szCs w:val="28"/>
        </w:rPr>
        <w:tab/>
      </w:r>
      <w:r w:rsidR="00A63F1F">
        <w:rPr>
          <w:b/>
          <w:bCs/>
          <w:sz w:val="28"/>
          <w:szCs w:val="28"/>
        </w:rPr>
        <w:tab/>
      </w:r>
      <w:r w:rsidR="00A63F1F">
        <w:rPr>
          <w:b/>
          <w:bCs/>
          <w:sz w:val="28"/>
          <w:szCs w:val="28"/>
        </w:rPr>
        <w:tab/>
      </w:r>
      <w:r w:rsidR="00A63F1F">
        <w:rPr>
          <w:b/>
          <w:bCs/>
          <w:sz w:val="28"/>
          <w:szCs w:val="28"/>
        </w:rPr>
        <w:tab/>
        <w:t xml:space="preserve">      2019</w:t>
      </w:r>
      <w:r w:rsidR="00B60623">
        <w:rPr>
          <w:b/>
          <w:bCs/>
          <w:sz w:val="28"/>
          <w:szCs w:val="28"/>
        </w:rPr>
        <w:tab/>
      </w:r>
      <w:r w:rsidR="00B60623">
        <w:rPr>
          <w:b/>
          <w:bCs/>
          <w:sz w:val="28"/>
          <w:szCs w:val="28"/>
        </w:rPr>
        <w:tab/>
      </w:r>
      <w:r w:rsidR="00B60623">
        <w:rPr>
          <w:b/>
          <w:bCs/>
          <w:sz w:val="28"/>
          <w:szCs w:val="28"/>
        </w:rPr>
        <w:tab/>
      </w:r>
      <w:r w:rsidR="00B60623">
        <w:rPr>
          <w:b/>
          <w:bCs/>
          <w:sz w:val="28"/>
          <w:szCs w:val="28"/>
        </w:rPr>
        <w:tab/>
      </w:r>
      <w:r w:rsidR="00B60623">
        <w:rPr>
          <w:b/>
          <w:bCs/>
          <w:sz w:val="28"/>
          <w:szCs w:val="28"/>
        </w:rPr>
        <w:tab/>
        <w:t xml:space="preserve">     2022</w:t>
      </w:r>
    </w:p>
    <w:p w14:paraId="52851825" w14:textId="466147CB" w:rsidR="003E51F3" w:rsidRPr="007A2CC6" w:rsidRDefault="003E51F3" w:rsidP="007A2CC6">
      <w:pPr>
        <w:ind w:left="284" w:firstLine="142"/>
        <w:rPr>
          <w:b/>
          <w:bCs/>
          <w:sz w:val="20"/>
          <w:szCs w:val="20"/>
        </w:rPr>
      </w:pPr>
      <w:r w:rsidRPr="007A2CC6">
        <w:rPr>
          <w:b/>
          <w:bCs/>
          <w:sz w:val="20"/>
          <w:szCs w:val="20"/>
        </w:rPr>
        <w:t>Guidestar Commences</w:t>
      </w:r>
      <w:r w:rsidR="00A63F1F">
        <w:rPr>
          <w:b/>
          <w:bCs/>
          <w:sz w:val="20"/>
          <w:szCs w:val="20"/>
        </w:rPr>
        <w:tab/>
      </w:r>
      <w:r w:rsidR="00A63F1F">
        <w:rPr>
          <w:b/>
          <w:bCs/>
          <w:sz w:val="20"/>
          <w:szCs w:val="20"/>
        </w:rPr>
        <w:tab/>
      </w:r>
      <w:r w:rsidR="00A63F1F">
        <w:rPr>
          <w:b/>
          <w:bCs/>
          <w:sz w:val="20"/>
          <w:szCs w:val="20"/>
        </w:rPr>
        <w:tab/>
        <w:t xml:space="preserve">         </w:t>
      </w:r>
      <w:r w:rsidR="00B60623">
        <w:rPr>
          <w:b/>
          <w:bCs/>
          <w:sz w:val="20"/>
          <w:szCs w:val="20"/>
        </w:rPr>
        <w:t>Move to Alphington</w:t>
      </w:r>
      <w:r w:rsidR="00B60623">
        <w:rPr>
          <w:b/>
          <w:bCs/>
          <w:sz w:val="20"/>
          <w:szCs w:val="20"/>
        </w:rPr>
        <w:tab/>
      </w:r>
      <w:r w:rsidR="00B60623">
        <w:rPr>
          <w:b/>
          <w:bCs/>
          <w:sz w:val="20"/>
          <w:szCs w:val="20"/>
        </w:rPr>
        <w:tab/>
      </w:r>
      <w:r w:rsidR="00B60623">
        <w:rPr>
          <w:b/>
          <w:bCs/>
          <w:sz w:val="20"/>
          <w:szCs w:val="20"/>
        </w:rPr>
        <w:tab/>
      </w:r>
      <w:r w:rsidR="00B60623">
        <w:rPr>
          <w:b/>
          <w:bCs/>
          <w:sz w:val="20"/>
          <w:szCs w:val="20"/>
        </w:rPr>
        <w:tab/>
        <w:t xml:space="preserve">        Telstra Best of Business</w:t>
      </w:r>
    </w:p>
    <w:p w14:paraId="432A2B21" w14:textId="3562D11B" w:rsidR="003E51F3" w:rsidRPr="003E51F3" w:rsidRDefault="003E51F3" w:rsidP="007A2CC6">
      <w:pPr>
        <w:ind w:left="284" w:firstLine="142"/>
        <w:rPr>
          <w:sz w:val="18"/>
          <w:szCs w:val="18"/>
        </w:rPr>
      </w:pPr>
      <w:r w:rsidRPr="003E51F3">
        <w:rPr>
          <w:sz w:val="18"/>
          <w:szCs w:val="18"/>
        </w:rPr>
        <w:t>Helen started the business</w:t>
      </w:r>
      <w:r w:rsidR="00A63F1F">
        <w:rPr>
          <w:sz w:val="18"/>
          <w:szCs w:val="18"/>
        </w:rPr>
        <w:tab/>
      </w:r>
      <w:r w:rsidR="00A63F1F">
        <w:rPr>
          <w:sz w:val="18"/>
          <w:szCs w:val="18"/>
        </w:rPr>
        <w:tab/>
      </w:r>
      <w:r w:rsidR="00A63F1F">
        <w:rPr>
          <w:sz w:val="18"/>
          <w:szCs w:val="18"/>
        </w:rPr>
        <w:tab/>
        <w:t xml:space="preserve">          Guidestar moves to </w:t>
      </w:r>
      <w:r w:rsidR="00B60623">
        <w:rPr>
          <w:sz w:val="18"/>
          <w:szCs w:val="18"/>
        </w:rPr>
        <w:tab/>
      </w:r>
      <w:r w:rsidR="00B60623">
        <w:rPr>
          <w:sz w:val="18"/>
          <w:szCs w:val="18"/>
        </w:rPr>
        <w:tab/>
      </w:r>
      <w:r w:rsidR="00B60623">
        <w:rPr>
          <w:sz w:val="18"/>
          <w:szCs w:val="18"/>
        </w:rPr>
        <w:tab/>
      </w:r>
      <w:r w:rsidR="00B60623">
        <w:rPr>
          <w:sz w:val="18"/>
          <w:szCs w:val="18"/>
        </w:rPr>
        <w:tab/>
        <w:t xml:space="preserve">         Guidestar wins the </w:t>
      </w:r>
      <w:proofErr w:type="gramStart"/>
      <w:r w:rsidR="00B60623">
        <w:rPr>
          <w:sz w:val="18"/>
          <w:szCs w:val="18"/>
        </w:rPr>
        <w:t>Telstra</w:t>
      </w:r>
      <w:proofErr w:type="gramEnd"/>
    </w:p>
    <w:p w14:paraId="1930F3DF" w14:textId="603F0261" w:rsidR="003E51F3" w:rsidRPr="003E51F3" w:rsidRDefault="003E51F3" w:rsidP="007A2CC6">
      <w:pPr>
        <w:ind w:left="284" w:firstLine="142"/>
        <w:rPr>
          <w:sz w:val="18"/>
          <w:szCs w:val="18"/>
        </w:rPr>
      </w:pPr>
      <w:r w:rsidRPr="003E51F3">
        <w:rPr>
          <w:sz w:val="18"/>
          <w:szCs w:val="18"/>
        </w:rPr>
        <w:t>with 25 years</w:t>
      </w:r>
      <w:r w:rsidR="000C22D7">
        <w:rPr>
          <w:sz w:val="18"/>
          <w:szCs w:val="18"/>
        </w:rPr>
        <w:t>’</w:t>
      </w:r>
      <w:r w:rsidRPr="003E51F3">
        <w:rPr>
          <w:sz w:val="18"/>
          <w:szCs w:val="18"/>
        </w:rPr>
        <w:t xml:space="preserve"> experience </w:t>
      </w:r>
      <w:r w:rsidR="00A63F1F">
        <w:rPr>
          <w:sz w:val="18"/>
          <w:szCs w:val="18"/>
        </w:rPr>
        <w:tab/>
      </w:r>
      <w:r w:rsidR="00A63F1F">
        <w:rPr>
          <w:sz w:val="18"/>
          <w:szCs w:val="18"/>
        </w:rPr>
        <w:tab/>
      </w:r>
      <w:r w:rsidR="00A63F1F">
        <w:rPr>
          <w:sz w:val="18"/>
          <w:szCs w:val="18"/>
        </w:rPr>
        <w:tab/>
        <w:t xml:space="preserve">          Alphington due to </w:t>
      </w:r>
      <w:r w:rsidR="00521D5E">
        <w:rPr>
          <w:sz w:val="18"/>
          <w:szCs w:val="18"/>
        </w:rPr>
        <w:t xml:space="preserve">further </w:t>
      </w:r>
      <w:r w:rsidR="00B60623">
        <w:rPr>
          <w:sz w:val="18"/>
          <w:szCs w:val="18"/>
        </w:rPr>
        <w:tab/>
      </w:r>
      <w:r w:rsidR="00B60623">
        <w:rPr>
          <w:sz w:val="18"/>
          <w:szCs w:val="18"/>
        </w:rPr>
        <w:tab/>
      </w:r>
      <w:r w:rsidR="00B60623">
        <w:rPr>
          <w:sz w:val="18"/>
          <w:szCs w:val="18"/>
        </w:rPr>
        <w:tab/>
        <w:t xml:space="preserve">         Best of Business Award (Vic)</w:t>
      </w:r>
    </w:p>
    <w:p w14:paraId="30B1A5DA" w14:textId="253A17BE" w:rsidR="003E51F3" w:rsidRDefault="003E51F3" w:rsidP="007A2CC6">
      <w:pPr>
        <w:ind w:left="284" w:firstLine="142"/>
        <w:rPr>
          <w:sz w:val="18"/>
          <w:szCs w:val="18"/>
        </w:rPr>
      </w:pPr>
      <w:r w:rsidRPr="003E51F3">
        <w:rPr>
          <w:sz w:val="18"/>
          <w:szCs w:val="18"/>
        </w:rPr>
        <w:t>working for government</w:t>
      </w:r>
      <w:r>
        <w:rPr>
          <w:sz w:val="18"/>
          <w:szCs w:val="18"/>
        </w:rPr>
        <w:t xml:space="preserve"> &amp;</w:t>
      </w:r>
      <w:r w:rsidRPr="003E51F3">
        <w:rPr>
          <w:sz w:val="18"/>
          <w:szCs w:val="18"/>
        </w:rPr>
        <w:t xml:space="preserve"> </w:t>
      </w:r>
      <w:r>
        <w:rPr>
          <w:sz w:val="18"/>
          <w:szCs w:val="18"/>
        </w:rPr>
        <w:t>non-</w:t>
      </w:r>
      <w:r w:rsidR="00A63F1F">
        <w:rPr>
          <w:sz w:val="18"/>
          <w:szCs w:val="18"/>
        </w:rPr>
        <w:tab/>
      </w:r>
      <w:r w:rsidR="00A63F1F">
        <w:rPr>
          <w:sz w:val="18"/>
          <w:szCs w:val="18"/>
        </w:rPr>
        <w:tab/>
      </w:r>
      <w:r w:rsidR="00A63F1F">
        <w:rPr>
          <w:sz w:val="18"/>
          <w:szCs w:val="18"/>
        </w:rPr>
        <w:tab/>
        <w:t xml:space="preserve">          </w:t>
      </w:r>
      <w:r w:rsidR="00521D5E">
        <w:rPr>
          <w:sz w:val="18"/>
          <w:szCs w:val="18"/>
        </w:rPr>
        <w:t xml:space="preserve">growth </w:t>
      </w:r>
      <w:r w:rsidR="00A63F1F">
        <w:rPr>
          <w:sz w:val="18"/>
          <w:szCs w:val="18"/>
        </w:rPr>
        <w:t>&amp; expansion</w:t>
      </w:r>
      <w:r w:rsidR="00B60623">
        <w:rPr>
          <w:sz w:val="18"/>
          <w:szCs w:val="18"/>
        </w:rPr>
        <w:tab/>
      </w:r>
      <w:r w:rsidR="00B60623">
        <w:rPr>
          <w:sz w:val="18"/>
          <w:szCs w:val="18"/>
        </w:rPr>
        <w:tab/>
      </w:r>
      <w:r w:rsidR="00B60623">
        <w:rPr>
          <w:sz w:val="18"/>
          <w:szCs w:val="18"/>
        </w:rPr>
        <w:tab/>
      </w:r>
      <w:r w:rsidR="00B60623">
        <w:rPr>
          <w:sz w:val="18"/>
          <w:szCs w:val="18"/>
        </w:rPr>
        <w:tab/>
        <w:t xml:space="preserve">         for building communities</w:t>
      </w:r>
    </w:p>
    <w:p w14:paraId="5454AAE9" w14:textId="2AF1F888" w:rsidR="003E51F3" w:rsidRDefault="003E51F3" w:rsidP="007A2CC6">
      <w:pPr>
        <w:ind w:left="284" w:firstLine="142"/>
        <w:rPr>
          <w:sz w:val="18"/>
          <w:szCs w:val="18"/>
        </w:rPr>
      </w:pPr>
      <w:r>
        <w:rPr>
          <w:sz w:val="18"/>
          <w:szCs w:val="18"/>
        </w:rPr>
        <w:t>government disability &amp;</w:t>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t xml:space="preserve">         </w:t>
      </w:r>
    </w:p>
    <w:p w14:paraId="15EBBCC2" w14:textId="7FEFA030" w:rsidR="003E51F3" w:rsidRPr="00B60623" w:rsidRDefault="003E51F3" w:rsidP="007A2CC6">
      <w:pPr>
        <w:ind w:left="284" w:firstLine="142"/>
        <w:rPr>
          <w:b/>
          <w:bCs/>
          <w:sz w:val="20"/>
          <w:szCs w:val="20"/>
        </w:rPr>
      </w:pPr>
      <w:r>
        <w:rPr>
          <w:sz w:val="18"/>
          <w:szCs w:val="18"/>
        </w:rPr>
        <w:t>community services</w:t>
      </w:r>
      <w:r w:rsidR="00867EDC">
        <w:rPr>
          <w:sz w:val="18"/>
          <w:szCs w:val="18"/>
        </w:rPr>
        <w:t>.</w:t>
      </w:r>
      <w:r w:rsidR="006F66D9">
        <w:rPr>
          <w:sz w:val="18"/>
          <w:szCs w:val="18"/>
        </w:rPr>
        <w:t xml:space="preserve"> Our first</w:t>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t xml:space="preserve">         </w:t>
      </w:r>
      <w:r w:rsidR="00B60623" w:rsidRPr="00B60623">
        <w:rPr>
          <w:b/>
          <w:bCs/>
          <w:sz w:val="20"/>
          <w:szCs w:val="20"/>
        </w:rPr>
        <w:t>Move to Coburg</w:t>
      </w:r>
    </w:p>
    <w:p w14:paraId="4BDD6ADD" w14:textId="5EFCA3AE" w:rsidR="006F66D9" w:rsidRDefault="006F66D9" w:rsidP="007A2CC6">
      <w:pPr>
        <w:ind w:left="284" w:firstLine="142"/>
        <w:rPr>
          <w:sz w:val="18"/>
          <w:szCs w:val="18"/>
        </w:rPr>
      </w:pPr>
      <w:r>
        <w:rPr>
          <w:sz w:val="18"/>
          <w:szCs w:val="18"/>
        </w:rPr>
        <w:t xml:space="preserve">office </w:t>
      </w:r>
      <w:r w:rsidR="00521D5E">
        <w:rPr>
          <w:sz w:val="18"/>
          <w:szCs w:val="18"/>
        </w:rPr>
        <w:t>is</w:t>
      </w:r>
      <w:r>
        <w:rPr>
          <w:sz w:val="18"/>
          <w:szCs w:val="18"/>
        </w:rPr>
        <w:t xml:space="preserve"> in Preston</w:t>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t xml:space="preserve">         Guidestar moves to a larger</w:t>
      </w:r>
    </w:p>
    <w:p w14:paraId="71C18AFB" w14:textId="2640B9E1" w:rsidR="00A63F1F" w:rsidRDefault="00B60623" w:rsidP="007A2CC6">
      <w:pPr>
        <w:ind w:left="284" w:firstLine="142"/>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premises in Coburg</w:t>
      </w:r>
    </w:p>
    <w:p w14:paraId="76746B16" w14:textId="40FA9E49" w:rsidR="00A63F1F" w:rsidRPr="00A63F1F" w:rsidRDefault="00A63F1F" w:rsidP="007A2CC6">
      <w:pPr>
        <w:ind w:left="284" w:firstLine="142"/>
        <w:rPr>
          <w:b/>
          <w:bCs/>
          <w:sz w:val="20"/>
          <w:szCs w:val="20"/>
        </w:rPr>
      </w:pPr>
      <w:r w:rsidRPr="00A63F1F">
        <w:rPr>
          <w:b/>
          <w:bCs/>
          <w:sz w:val="20"/>
          <w:szCs w:val="20"/>
        </w:rPr>
        <w:t>NDIS Provider</w:t>
      </w:r>
    </w:p>
    <w:p w14:paraId="242934DC" w14:textId="45ED523E" w:rsidR="00A63F1F" w:rsidRDefault="00A63F1F" w:rsidP="007A2CC6">
      <w:pPr>
        <w:ind w:left="284" w:firstLine="142"/>
        <w:rPr>
          <w:sz w:val="18"/>
          <w:szCs w:val="18"/>
        </w:rPr>
      </w:pPr>
      <w:r>
        <w:rPr>
          <w:sz w:val="18"/>
          <w:szCs w:val="18"/>
        </w:rPr>
        <w:t>Guidestar becomes a NDIS</w:t>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t xml:space="preserve">         </w:t>
      </w:r>
      <w:r w:rsidR="00B60623" w:rsidRPr="00B60623">
        <w:rPr>
          <w:b/>
          <w:bCs/>
          <w:sz w:val="20"/>
          <w:szCs w:val="20"/>
        </w:rPr>
        <w:t>Partnerships</w:t>
      </w:r>
    </w:p>
    <w:p w14:paraId="2AFB8955" w14:textId="1EB4F609" w:rsidR="00A63F1F" w:rsidRDefault="00A63F1F" w:rsidP="007A2CC6">
      <w:pPr>
        <w:ind w:left="284" w:firstLine="142"/>
        <w:rPr>
          <w:sz w:val="18"/>
          <w:szCs w:val="18"/>
        </w:rPr>
      </w:pPr>
      <w:r>
        <w:rPr>
          <w:sz w:val="18"/>
          <w:szCs w:val="18"/>
        </w:rPr>
        <w:t>Registered provider</w:t>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r>
      <w:r w:rsidR="00B60623">
        <w:rPr>
          <w:sz w:val="18"/>
          <w:szCs w:val="18"/>
        </w:rPr>
        <w:tab/>
        <w:t xml:space="preserve">         Partnerships established with</w:t>
      </w:r>
    </w:p>
    <w:p w14:paraId="4898E6B3" w14:textId="27E5073D" w:rsidR="00B60623" w:rsidRDefault="00B60623" w:rsidP="007A2CC6">
      <w:pPr>
        <w:ind w:left="284" w:firstLine="142"/>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Kiribati School for Children with</w:t>
      </w:r>
    </w:p>
    <w:p w14:paraId="5690A41F" w14:textId="116CB88E" w:rsidR="00B60623" w:rsidRDefault="00B60623" w:rsidP="007A2CC6">
      <w:pPr>
        <w:ind w:left="284" w:firstLine="142"/>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Disability &amp; </w:t>
      </w:r>
      <w:proofErr w:type="spellStart"/>
      <w:r>
        <w:rPr>
          <w:sz w:val="18"/>
          <w:szCs w:val="18"/>
        </w:rPr>
        <w:t>Moondani</w:t>
      </w:r>
      <w:proofErr w:type="spellEnd"/>
      <w:r>
        <w:rPr>
          <w:sz w:val="18"/>
          <w:szCs w:val="18"/>
        </w:rPr>
        <w:t xml:space="preserve"> </w:t>
      </w:r>
      <w:proofErr w:type="spellStart"/>
      <w:r>
        <w:rPr>
          <w:sz w:val="18"/>
          <w:szCs w:val="18"/>
        </w:rPr>
        <w:t>Balluk</w:t>
      </w:r>
      <w:proofErr w:type="spellEnd"/>
      <w:r>
        <w:rPr>
          <w:sz w:val="18"/>
          <w:szCs w:val="18"/>
        </w:rPr>
        <w:t xml:space="preserve"> </w:t>
      </w:r>
    </w:p>
    <w:p w14:paraId="3DCF281D" w14:textId="402B6478" w:rsidR="00B60623" w:rsidDel="005D5603" w:rsidRDefault="00B60623" w:rsidP="007A2CC6">
      <w:pPr>
        <w:ind w:left="284" w:firstLine="142"/>
        <w:rPr>
          <w:del w:id="130" w:author="Catherine Devine" w:date="2023-07-26T11:02:00Z"/>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(Victoria University)</w:t>
      </w:r>
    </w:p>
    <w:p w14:paraId="4B51E060" w14:textId="2C6F9C38" w:rsidR="003E51F3" w:rsidRPr="003E51F3" w:rsidDel="005D5603" w:rsidRDefault="003E51F3" w:rsidP="006979BF">
      <w:pPr>
        <w:rPr>
          <w:del w:id="131" w:author="Catherine Devine" w:date="2023-07-26T11:02:00Z"/>
          <w:sz w:val="18"/>
          <w:szCs w:val="18"/>
        </w:rPr>
      </w:pPr>
    </w:p>
    <w:p w14:paraId="23468A73" w14:textId="36B467C0" w:rsidR="003E51F3" w:rsidDel="005D5603" w:rsidRDefault="003E51F3" w:rsidP="006979BF">
      <w:pPr>
        <w:rPr>
          <w:del w:id="132" w:author="Catherine Devine" w:date="2023-07-26T11:02:00Z"/>
        </w:rPr>
      </w:pPr>
    </w:p>
    <w:p w14:paraId="38D5EFC9" w14:textId="227820F2" w:rsidR="006979BF" w:rsidRPr="000B0D52" w:rsidDel="005D5603" w:rsidRDefault="000B0D52" w:rsidP="006979BF">
      <w:pPr>
        <w:rPr>
          <w:del w:id="133" w:author="Catherine Devine" w:date="2023-07-26T11:02:00Z"/>
          <w:b/>
          <w:bCs/>
        </w:rPr>
      </w:pPr>
      <w:del w:id="134" w:author="Catherine Devine" w:date="2023-07-26T11:02:00Z">
        <w:r w:rsidRPr="000B0D52" w:rsidDel="005D5603">
          <w:rPr>
            <w:b/>
            <w:bCs/>
          </w:rPr>
          <w:delText>Our Vision</w:delText>
        </w:r>
      </w:del>
    </w:p>
    <w:p w14:paraId="2D7E4311" w14:textId="7594A2ED" w:rsidR="000B0D52" w:rsidDel="005D5603" w:rsidRDefault="000B0D52" w:rsidP="006979BF">
      <w:pPr>
        <w:rPr>
          <w:del w:id="135" w:author="Catherine Devine" w:date="2023-07-26T11:02:00Z"/>
        </w:rPr>
      </w:pPr>
    </w:p>
    <w:p w14:paraId="3A42823F" w14:textId="193BF18E" w:rsidR="00B63DCD" w:rsidRPr="00027FD1" w:rsidDel="005D5603" w:rsidRDefault="00B63DCD" w:rsidP="006979BF">
      <w:pPr>
        <w:rPr>
          <w:del w:id="136" w:author="Catherine Devine" w:date="2023-07-26T11:02:00Z"/>
          <w:b/>
          <w:bCs/>
          <w:u w:val="single"/>
        </w:rPr>
      </w:pPr>
      <w:del w:id="137" w:author="Catherine Devine" w:date="2023-07-26T11:02:00Z">
        <w:r w:rsidRPr="00027FD1" w:rsidDel="005D5603">
          <w:rPr>
            <w:b/>
            <w:bCs/>
            <w:u w:val="single"/>
          </w:rPr>
          <w:delText>Remove</w:delText>
        </w:r>
      </w:del>
    </w:p>
    <w:p w14:paraId="255A7484" w14:textId="62CEB229" w:rsidR="000B0D52" w:rsidRPr="006979BF" w:rsidDel="005D5603" w:rsidRDefault="000B0D52" w:rsidP="006979BF">
      <w:pPr>
        <w:rPr>
          <w:del w:id="138" w:author="Catherine Devine" w:date="2023-07-26T11:02:00Z"/>
        </w:rPr>
      </w:pPr>
      <w:del w:id="139" w:author="Catherine Devine" w:date="2023-07-26T11:02:00Z">
        <w:r w:rsidRPr="000B0D52" w:rsidDel="005D5603">
          <w:delText>Working together to realise potential and attain optimal wellbeing.</w:delText>
        </w:r>
      </w:del>
    </w:p>
    <w:p w14:paraId="352A449F" w14:textId="2E95CC2D" w:rsidR="006979BF" w:rsidDel="005D5603" w:rsidRDefault="006979BF">
      <w:pPr>
        <w:rPr>
          <w:del w:id="140" w:author="Catherine Devine" w:date="2023-07-26T11:02:00Z"/>
        </w:rPr>
      </w:pPr>
    </w:p>
    <w:p w14:paraId="33864AF8" w14:textId="37467AC5" w:rsidR="00B63DCD" w:rsidRPr="00B63DCD" w:rsidDel="005D5603" w:rsidRDefault="00B63DCD">
      <w:pPr>
        <w:rPr>
          <w:del w:id="141" w:author="Catherine Devine" w:date="2023-07-26T11:02:00Z"/>
          <w:b/>
          <w:bCs/>
          <w:u w:val="single"/>
        </w:rPr>
      </w:pPr>
      <w:del w:id="142" w:author="Catherine Devine" w:date="2023-07-26T11:02:00Z">
        <w:r w:rsidRPr="00B63DCD" w:rsidDel="005D5603">
          <w:rPr>
            <w:b/>
            <w:bCs/>
            <w:u w:val="single"/>
          </w:rPr>
          <w:delText>Add</w:delText>
        </w:r>
      </w:del>
    </w:p>
    <w:p w14:paraId="42D4BCE3" w14:textId="33922558" w:rsidR="00B63DCD" w:rsidDel="005D5603" w:rsidRDefault="00B63DCD" w:rsidP="00B63DCD">
      <w:pPr>
        <w:jc w:val="both"/>
        <w:rPr>
          <w:del w:id="143" w:author="Catherine Devine" w:date="2023-07-26T11:02:00Z"/>
          <w:rFonts w:cs="Calibri Light"/>
          <w:szCs w:val="22"/>
        </w:rPr>
      </w:pPr>
      <w:bookmarkStart w:id="144" w:name="_Hlk482377654"/>
      <w:del w:id="145" w:author="Catherine Devine" w:date="2023-07-26T11:02:00Z">
        <w:r w:rsidRPr="00382FEF" w:rsidDel="005D5603">
          <w:rPr>
            <w:rFonts w:cs="Calibri Light"/>
            <w:szCs w:val="22"/>
          </w:rPr>
          <w:delText xml:space="preserve">A society where everyone can realise their potential, achieve </w:delText>
        </w:r>
        <w:r w:rsidDel="005D5603">
          <w:rPr>
            <w:rFonts w:cs="Calibri Light"/>
            <w:szCs w:val="22"/>
          </w:rPr>
          <w:delText>social and emotional</w:delText>
        </w:r>
        <w:r w:rsidRPr="00382FEF" w:rsidDel="005D5603">
          <w:rPr>
            <w:rFonts w:cs="Calibri Light"/>
            <w:szCs w:val="22"/>
          </w:rPr>
          <w:delText xml:space="preserve"> wellbeing</w:delText>
        </w:r>
        <w:bookmarkEnd w:id="144"/>
        <w:r w:rsidRPr="00382FEF" w:rsidDel="005D5603">
          <w:rPr>
            <w:rFonts w:cs="Calibri Light"/>
            <w:szCs w:val="22"/>
          </w:rPr>
          <w:delText xml:space="preserve"> and live a meaningful and engaged life.</w:delText>
        </w:r>
      </w:del>
    </w:p>
    <w:p w14:paraId="2A70C225" w14:textId="08AF67EE" w:rsidR="00B63DCD" w:rsidDel="005D5603" w:rsidRDefault="00B63DCD">
      <w:pPr>
        <w:rPr>
          <w:del w:id="146" w:author="Catherine Devine" w:date="2023-07-26T11:02:00Z"/>
        </w:rPr>
      </w:pPr>
    </w:p>
    <w:p w14:paraId="070212D8" w14:textId="53678FF4" w:rsidR="00CF6112" w:rsidRPr="00A11793" w:rsidDel="005D5603" w:rsidRDefault="00A11793">
      <w:pPr>
        <w:rPr>
          <w:del w:id="147" w:author="Catherine Devine" w:date="2023-07-26T11:02:00Z"/>
          <w:b/>
          <w:bCs/>
        </w:rPr>
      </w:pPr>
      <w:del w:id="148" w:author="Catherine Devine" w:date="2023-07-26T11:02:00Z">
        <w:r w:rsidRPr="00A11793" w:rsidDel="005D5603">
          <w:rPr>
            <w:b/>
            <w:bCs/>
          </w:rPr>
          <w:delText>Our Purpose</w:delText>
        </w:r>
      </w:del>
    </w:p>
    <w:p w14:paraId="6AF674A8" w14:textId="470A668C" w:rsidR="00A11793" w:rsidDel="005D5603" w:rsidRDefault="00A11793" w:rsidP="00A11793">
      <w:pPr>
        <w:rPr>
          <w:del w:id="149" w:author="Catherine Devine" w:date="2023-07-26T11:02:00Z"/>
        </w:rPr>
      </w:pPr>
    </w:p>
    <w:p w14:paraId="71EB3123" w14:textId="31DC0FB0" w:rsidR="00A11793" w:rsidDel="005D5603" w:rsidRDefault="00A11793" w:rsidP="00A11793">
      <w:pPr>
        <w:rPr>
          <w:del w:id="150" w:author="Catherine Devine" w:date="2023-07-26T11:02:00Z"/>
        </w:rPr>
      </w:pPr>
      <w:del w:id="151" w:author="Catherine Devine" w:date="2023-07-26T11:02:00Z">
        <w:r w:rsidRPr="00A11793" w:rsidDel="005D5603">
          <w:delText>To provide quality, sustainable and responsive services that uphold human rights, create opportunities, promote health and empower people to make their own choices.</w:delText>
        </w:r>
      </w:del>
    </w:p>
    <w:p w14:paraId="18AB5751" w14:textId="6252A881" w:rsidR="00A11793" w:rsidRPr="00A11793" w:rsidDel="005D5603" w:rsidRDefault="00A11793" w:rsidP="00A11793">
      <w:pPr>
        <w:rPr>
          <w:del w:id="152" w:author="Catherine Devine" w:date="2023-07-26T11:02:00Z"/>
        </w:rPr>
      </w:pPr>
    </w:p>
    <w:p w14:paraId="66C8EDB8" w14:textId="50188C5A" w:rsidR="00A11793" w:rsidRPr="00A11793" w:rsidDel="005D5603" w:rsidRDefault="00A11793" w:rsidP="00A11793">
      <w:pPr>
        <w:rPr>
          <w:del w:id="153" w:author="Catherine Devine" w:date="2023-07-26T11:02:00Z"/>
        </w:rPr>
      </w:pPr>
      <w:del w:id="154" w:author="Catherine Devine" w:date="2023-07-26T11:02:00Z">
        <w:r w:rsidRPr="00A11793" w:rsidDel="005D5603">
          <w:delText>We do this through:</w:delText>
        </w:r>
      </w:del>
    </w:p>
    <w:p w14:paraId="45549C29" w14:textId="53E77A21" w:rsidR="00A11793" w:rsidRPr="00A11793" w:rsidDel="005D5603" w:rsidRDefault="00A11793" w:rsidP="00A11793">
      <w:pPr>
        <w:numPr>
          <w:ilvl w:val="0"/>
          <w:numId w:val="3"/>
        </w:numPr>
        <w:rPr>
          <w:del w:id="155" w:author="Catherine Devine" w:date="2023-07-26T11:02:00Z"/>
          <w:strike/>
        </w:rPr>
      </w:pPr>
      <w:del w:id="156" w:author="Catherine Devine" w:date="2023-07-26T11:02:00Z">
        <w:r w:rsidRPr="00A11793" w:rsidDel="005D5603">
          <w:rPr>
            <w:strike/>
          </w:rPr>
          <w:delText>Working together with people experiencing vulnerability, complexity and trauma;</w:delText>
        </w:r>
      </w:del>
    </w:p>
    <w:p w14:paraId="59F7B572" w14:textId="620BCEE0" w:rsidR="00A11793" w:rsidRPr="00A11793" w:rsidDel="005D5603" w:rsidRDefault="00A11793" w:rsidP="00A11793">
      <w:pPr>
        <w:numPr>
          <w:ilvl w:val="0"/>
          <w:numId w:val="3"/>
        </w:numPr>
        <w:rPr>
          <w:del w:id="157" w:author="Catherine Devine" w:date="2023-07-26T11:02:00Z"/>
          <w:strike/>
        </w:rPr>
      </w:pPr>
      <w:del w:id="158" w:author="Catherine Devine" w:date="2023-07-26T11:02:00Z">
        <w:r w:rsidRPr="00A11793" w:rsidDel="005D5603">
          <w:rPr>
            <w:strike/>
          </w:rPr>
          <w:delText>Working alongside individuals, families and carers;</w:delText>
        </w:r>
      </w:del>
    </w:p>
    <w:p w14:paraId="0EF8CD7A" w14:textId="1BEF52E6" w:rsidR="00A11793" w:rsidRPr="00A11793" w:rsidDel="005D5603" w:rsidRDefault="00A11793" w:rsidP="00A11793">
      <w:pPr>
        <w:numPr>
          <w:ilvl w:val="0"/>
          <w:numId w:val="4"/>
        </w:numPr>
        <w:rPr>
          <w:del w:id="159" w:author="Catherine Devine" w:date="2023-07-26T11:02:00Z"/>
          <w:strike/>
        </w:rPr>
      </w:pPr>
      <w:del w:id="160" w:author="Catherine Devine" w:date="2023-07-26T11:02:00Z">
        <w:r w:rsidRPr="00A11793" w:rsidDel="005D5603">
          <w:rPr>
            <w:strike/>
          </w:rPr>
          <w:delText>Partnering with organisations to achieve best possible outcomes;</w:delText>
        </w:r>
      </w:del>
    </w:p>
    <w:p w14:paraId="79EF8CD8" w14:textId="490999CF" w:rsidR="00A11793" w:rsidRPr="00A11793" w:rsidDel="005D5603" w:rsidRDefault="00A11793" w:rsidP="00A11793">
      <w:pPr>
        <w:numPr>
          <w:ilvl w:val="0"/>
          <w:numId w:val="4"/>
        </w:numPr>
        <w:rPr>
          <w:del w:id="161" w:author="Catherine Devine" w:date="2023-07-26T11:02:00Z"/>
          <w:strike/>
        </w:rPr>
      </w:pPr>
      <w:del w:id="162" w:author="Catherine Devine" w:date="2023-07-26T11:02:00Z">
        <w:r w:rsidRPr="00A11793" w:rsidDel="005D5603">
          <w:rPr>
            <w:strike/>
          </w:rPr>
          <w:delText>Demonstrating best possible practice; and</w:delText>
        </w:r>
      </w:del>
    </w:p>
    <w:p w14:paraId="75FB3E44" w14:textId="13CFC736" w:rsidR="00A11793" w:rsidRPr="00A11793" w:rsidDel="005D5603" w:rsidRDefault="00A11793" w:rsidP="00A11793">
      <w:pPr>
        <w:numPr>
          <w:ilvl w:val="0"/>
          <w:numId w:val="4"/>
        </w:numPr>
        <w:rPr>
          <w:del w:id="163" w:author="Catherine Devine" w:date="2023-07-26T11:02:00Z"/>
          <w:strike/>
        </w:rPr>
      </w:pPr>
      <w:del w:id="164" w:author="Catherine Devine" w:date="2023-07-26T11:02:00Z">
        <w:r w:rsidRPr="00A11793" w:rsidDel="005D5603">
          <w:rPr>
            <w:strike/>
          </w:rPr>
          <w:delText>Addressing and overcoming barriers to community inclusion.</w:delText>
        </w:r>
      </w:del>
    </w:p>
    <w:p w14:paraId="7ED1CD43" w14:textId="251A20CF" w:rsidR="00A11793" w:rsidDel="005D5603" w:rsidRDefault="00A11793">
      <w:pPr>
        <w:rPr>
          <w:del w:id="165" w:author="Catherine Devine" w:date="2023-07-26T11:02:00Z"/>
        </w:rPr>
      </w:pPr>
    </w:p>
    <w:p w14:paraId="5603866A" w14:textId="46DCC415" w:rsidR="00A11793" w:rsidRPr="00F54723" w:rsidDel="005D5603" w:rsidRDefault="00A11793" w:rsidP="00A11793">
      <w:pPr>
        <w:numPr>
          <w:ilvl w:val="0"/>
          <w:numId w:val="5"/>
        </w:numPr>
        <w:jc w:val="both"/>
        <w:rPr>
          <w:del w:id="166" w:author="Catherine Devine" w:date="2023-07-26T11:02:00Z"/>
          <w:rFonts w:cs="Calibri Light"/>
          <w:szCs w:val="22"/>
        </w:rPr>
      </w:pPr>
      <w:del w:id="167" w:author="Catherine Devine" w:date="2023-07-26T11:02:00Z">
        <w:r w:rsidRPr="00F54723" w:rsidDel="005D5603">
          <w:rPr>
            <w:rFonts w:cs="Calibri Light"/>
            <w:szCs w:val="22"/>
          </w:rPr>
          <w:delText>Striving to be the change that we seek;</w:delText>
        </w:r>
      </w:del>
    </w:p>
    <w:p w14:paraId="6048852B" w14:textId="2C5C4E0F" w:rsidR="00A11793" w:rsidRPr="00F54723" w:rsidDel="005D5603" w:rsidRDefault="00A11793" w:rsidP="00A11793">
      <w:pPr>
        <w:numPr>
          <w:ilvl w:val="0"/>
          <w:numId w:val="5"/>
        </w:numPr>
        <w:jc w:val="both"/>
        <w:rPr>
          <w:del w:id="168" w:author="Catherine Devine" w:date="2023-07-26T11:02:00Z"/>
          <w:rFonts w:cs="Calibri Light"/>
          <w:szCs w:val="22"/>
        </w:rPr>
      </w:pPr>
      <w:del w:id="169" w:author="Catherine Devine" w:date="2023-07-26T11:02:00Z">
        <w:r w:rsidRPr="00F54723" w:rsidDel="005D5603">
          <w:rPr>
            <w:rFonts w:cs="Calibri Light"/>
            <w:szCs w:val="22"/>
          </w:rPr>
          <w:delText>Supporting people to work with vulnerability, complexity, and trauma;</w:delText>
        </w:r>
      </w:del>
    </w:p>
    <w:p w14:paraId="5929BBB4" w14:textId="43A6FD61" w:rsidR="00A11793" w:rsidRPr="00F54723" w:rsidDel="005D5603" w:rsidRDefault="00A11793" w:rsidP="00A11793">
      <w:pPr>
        <w:numPr>
          <w:ilvl w:val="0"/>
          <w:numId w:val="5"/>
        </w:numPr>
        <w:jc w:val="both"/>
        <w:rPr>
          <w:del w:id="170" w:author="Catherine Devine" w:date="2023-07-26T11:02:00Z"/>
          <w:rFonts w:cs="Calibri Light"/>
          <w:szCs w:val="22"/>
        </w:rPr>
      </w:pPr>
      <w:del w:id="171" w:author="Catherine Devine" w:date="2023-07-26T11:02:00Z">
        <w:r w:rsidRPr="00F54723" w:rsidDel="005D5603">
          <w:rPr>
            <w:rFonts w:cs="Calibri Light"/>
            <w:szCs w:val="22"/>
          </w:rPr>
          <w:delText>Working alongside individuals, families, and carers;</w:delText>
        </w:r>
      </w:del>
    </w:p>
    <w:p w14:paraId="3112D69D" w14:textId="76F9590E" w:rsidR="00A11793" w:rsidRPr="00F54723" w:rsidDel="005D5603" w:rsidRDefault="00A11793" w:rsidP="00A11793">
      <w:pPr>
        <w:numPr>
          <w:ilvl w:val="0"/>
          <w:numId w:val="5"/>
        </w:numPr>
        <w:jc w:val="both"/>
        <w:rPr>
          <w:del w:id="172" w:author="Catherine Devine" w:date="2023-07-26T11:02:00Z"/>
          <w:rFonts w:cs="Calibri Light"/>
          <w:szCs w:val="22"/>
        </w:rPr>
      </w:pPr>
      <w:del w:id="173" w:author="Catherine Devine" w:date="2023-07-26T11:02:00Z">
        <w:r w:rsidRPr="00F54723" w:rsidDel="005D5603">
          <w:rPr>
            <w:rFonts w:cs="Calibri Light"/>
            <w:szCs w:val="22"/>
          </w:rPr>
          <w:delText xml:space="preserve">Partnering with organisations to achieve best possible outcomes that benefit their </w:delText>
        </w:r>
        <w:r w:rsidDel="005D5603">
          <w:rPr>
            <w:rFonts w:cs="Calibri Light"/>
            <w:szCs w:val="22"/>
          </w:rPr>
          <w:delText>stakeholders</w:delText>
        </w:r>
        <w:r w:rsidRPr="00F54723" w:rsidDel="005D5603">
          <w:rPr>
            <w:rFonts w:cs="Calibri Light"/>
            <w:szCs w:val="22"/>
          </w:rPr>
          <w:delText>;</w:delText>
        </w:r>
      </w:del>
    </w:p>
    <w:p w14:paraId="3ABFFFEE" w14:textId="3EADE42B" w:rsidR="00A11793" w:rsidRPr="00F54723" w:rsidDel="005D5603" w:rsidRDefault="00A11793" w:rsidP="00A11793">
      <w:pPr>
        <w:numPr>
          <w:ilvl w:val="0"/>
          <w:numId w:val="5"/>
        </w:numPr>
        <w:jc w:val="both"/>
        <w:rPr>
          <w:del w:id="174" w:author="Catherine Devine" w:date="2023-07-26T11:02:00Z"/>
          <w:rFonts w:cs="Calibri Light"/>
          <w:szCs w:val="22"/>
        </w:rPr>
      </w:pPr>
      <w:del w:id="175" w:author="Catherine Devine" w:date="2023-07-26T11:02:00Z">
        <w:r w:rsidRPr="00F54723" w:rsidDel="005D5603">
          <w:rPr>
            <w:rFonts w:cs="Calibri Light"/>
            <w:szCs w:val="22"/>
          </w:rPr>
          <w:delText xml:space="preserve">Demonstrating best possible practice in relation to service planning, psychological </w:delText>
        </w:r>
        <w:r w:rsidDel="005D5603">
          <w:rPr>
            <w:rFonts w:cs="Calibri Light"/>
            <w:szCs w:val="22"/>
          </w:rPr>
          <w:delText>assessment</w:delText>
        </w:r>
        <w:r w:rsidR="001424F6" w:rsidDel="005D5603">
          <w:rPr>
            <w:rFonts w:cs="Calibri Light"/>
            <w:szCs w:val="22"/>
          </w:rPr>
          <w:delText xml:space="preserve">, </w:delText>
        </w:r>
        <w:r w:rsidRPr="00F54723" w:rsidDel="005D5603">
          <w:rPr>
            <w:rFonts w:cs="Calibri Light"/>
            <w:szCs w:val="22"/>
          </w:rPr>
          <w:delText xml:space="preserve">therapeutic service delivery, and behaviour intervention; and </w:delText>
        </w:r>
      </w:del>
    </w:p>
    <w:p w14:paraId="72CA1E75" w14:textId="2B565CB2" w:rsidR="00A11793" w:rsidRPr="00F54723" w:rsidDel="005D5603" w:rsidRDefault="00A11793" w:rsidP="00A11793">
      <w:pPr>
        <w:numPr>
          <w:ilvl w:val="0"/>
          <w:numId w:val="5"/>
        </w:numPr>
        <w:jc w:val="both"/>
        <w:rPr>
          <w:del w:id="176" w:author="Catherine Devine" w:date="2023-07-26T11:02:00Z"/>
          <w:rFonts w:cs="Calibri Light"/>
          <w:szCs w:val="22"/>
        </w:rPr>
      </w:pPr>
      <w:del w:id="177" w:author="Catherine Devine" w:date="2023-07-26T11:02:00Z">
        <w:r w:rsidRPr="00F54723" w:rsidDel="005D5603">
          <w:rPr>
            <w:rFonts w:cs="Calibri Light"/>
            <w:szCs w:val="22"/>
          </w:rPr>
          <w:delText xml:space="preserve">Addressing and overcoming barriers to community inclusion for children, young people and </w:delText>
        </w:r>
        <w:r w:rsidDel="005D5603">
          <w:rPr>
            <w:rFonts w:cs="Calibri Light"/>
            <w:szCs w:val="22"/>
          </w:rPr>
          <w:delText>adults</w:delText>
        </w:r>
        <w:r w:rsidRPr="00F54723" w:rsidDel="005D5603">
          <w:rPr>
            <w:rFonts w:cs="Calibri Light"/>
            <w:szCs w:val="22"/>
          </w:rPr>
          <w:delText xml:space="preserve"> with disabilities</w:delText>
        </w:r>
        <w:r w:rsidDel="005D5603">
          <w:rPr>
            <w:rFonts w:cs="Calibri Light"/>
            <w:szCs w:val="22"/>
          </w:rPr>
          <w:delText xml:space="preserve">, </w:delText>
        </w:r>
        <w:r w:rsidRPr="00F54723" w:rsidDel="005D5603">
          <w:rPr>
            <w:rFonts w:cs="Calibri Light"/>
            <w:szCs w:val="22"/>
          </w:rPr>
          <w:delText>mental health support needs</w:delText>
        </w:r>
        <w:r w:rsidDel="005D5603">
          <w:rPr>
            <w:rFonts w:cs="Calibri Light"/>
            <w:szCs w:val="22"/>
          </w:rPr>
          <w:delText xml:space="preserve"> and/or neurodiversity</w:delText>
        </w:r>
        <w:r w:rsidRPr="00F54723" w:rsidDel="005D5603">
          <w:rPr>
            <w:rFonts w:cs="Calibri Light"/>
            <w:szCs w:val="22"/>
          </w:rPr>
          <w:delText>.</w:delText>
        </w:r>
      </w:del>
    </w:p>
    <w:p w14:paraId="0EB55637" w14:textId="30548F75" w:rsidR="00A11793" w:rsidRPr="006D6DD9" w:rsidDel="005D5603" w:rsidRDefault="00386F3A" w:rsidP="00386F3A">
      <w:pPr>
        <w:jc w:val="center"/>
        <w:rPr>
          <w:del w:id="178" w:author="Catherine Devine" w:date="2023-07-26T11:02:00Z"/>
          <w:b/>
          <w:bCs/>
          <w:sz w:val="28"/>
          <w:szCs w:val="28"/>
          <w:u w:val="single"/>
        </w:rPr>
      </w:pPr>
      <w:del w:id="179" w:author="Catherine Devine" w:date="2023-07-26T11:02:00Z">
        <w:r w:rsidRPr="006D6DD9" w:rsidDel="005D5603">
          <w:rPr>
            <w:b/>
            <w:bCs/>
            <w:sz w:val="28"/>
            <w:szCs w:val="28"/>
            <w:u w:val="single"/>
          </w:rPr>
          <w:delText>Our Team</w:delText>
        </w:r>
        <w:r w:rsidR="00AB4D46" w:rsidRPr="006D6DD9" w:rsidDel="005D5603">
          <w:rPr>
            <w:b/>
            <w:bCs/>
            <w:sz w:val="28"/>
            <w:szCs w:val="28"/>
            <w:u w:val="single"/>
          </w:rPr>
          <w:delText xml:space="preserve"> – should this be Our People?</w:delText>
        </w:r>
      </w:del>
    </w:p>
    <w:p w14:paraId="1F6836F4" w14:textId="37104875" w:rsidR="00CF6112" w:rsidDel="005D5603" w:rsidRDefault="00CF6112">
      <w:pPr>
        <w:rPr>
          <w:del w:id="180" w:author="Catherine Devine" w:date="2023-07-26T11:02:00Z"/>
        </w:rPr>
      </w:pPr>
    </w:p>
    <w:p w14:paraId="5BB5DDC5" w14:textId="6E0261C5" w:rsidR="00386F3A" w:rsidRPr="00CD0FA9" w:rsidDel="005D5603" w:rsidRDefault="00386F3A" w:rsidP="00386F3A">
      <w:pPr>
        <w:pStyle w:val="NormalWeb"/>
        <w:shd w:val="clear" w:color="auto" w:fill="FFFFFF"/>
        <w:spacing w:before="0" w:beforeAutospacing="0" w:after="0" w:afterAutospacing="0" w:line="312" w:lineRule="atLeast"/>
        <w:textAlignment w:val="baseline"/>
        <w:outlineLvl w:val="2"/>
        <w:rPr>
          <w:del w:id="181" w:author="Catherine Devine" w:date="2023-07-26T11:02:00Z"/>
          <w:rFonts w:ascii="Calibri Light" w:hAnsi="Calibri Light" w:cs="Calibri Light"/>
          <w:color w:val="3A3A3C"/>
          <w:sz w:val="30"/>
          <w:szCs w:val="30"/>
          <w:bdr w:val="none" w:sz="0" w:space="0" w:color="auto" w:frame="1"/>
        </w:rPr>
      </w:pPr>
      <w:del w:id="182" w:author="Catherine Devine" w:date="2023-07-26T11:02:00Z">
        <w:r w:rsidRPr="00CD0FA9" w:rsidDel="005D5603">
          <w:rPr>
            <w:rFonts w:ascii="Calibri Light" w:hAnsi="Calibri Light" w:cs="Calibri Light"/>
            <w:color w:val="3A3A3C"/>
            <w:sz w:val="30"/>
            <w:szCs w:val="30"/>
            <w:bdr w:val="none" w:sz="0" w:space="0" w:color="auto" w:frame="1"/>
          </w:rPr>
          <w:delText>Helen Killmier</w:delText>
        </w:r>
      </w:del>
    </w:p>
    <w:p w14:paraId="6B09C267" w14:textId="49EFB013" w:rsidR="00386F3A" w:rsidRPr="00CD0FA9" w:rsidDel="005D5603" w:rsidRDefault="00386F3A" w:rsidP="00CD0FA9">
      <w:pPr>
        <w:pStyle w:val="NormalWeb"/>
        <w:shd w:val="clear" w:color="auto" w:fill="FFFFFF"/>
        <w:spacing w:before="0" w:beforeAutospacing="0" w:after="0" w:afterAutospacing="0" w:line="276" w:lineRule="auto"/>
        <w:textAlignment w:val="baseline"/>
        <w:outlineLvl w:val="2"/>
        <w:rPr>
          <w:del w:id="183" w:author="Catherine Devine" w:date="2023-07-26T11:02:00Z"/>
          <w:rFonts w:ascii="Calibri Light" w:hAnsi="Calibri Light" w:cs="Calibri Light"/>
          <w:color w:val="3A3A3C"/>
          <w:sz w:val="22"/>
          <w:szCs w:val="22"/>
          <w:bdr w:val="none" w:sz="0" w:space="0" w:color="auto" w:frame="1"/>
        </w:rPr>
      </w:pPr>
      <w:del w:id="184" w:author="Catherine Devine" w:date="2023-07-26T11:02:00Z">
        <w:r w:rsidRPr="00CD0FA9" w:rsidDel="005D5603">
          <w:rPr>
            <w:rFonts w:ascii="Calibri Light" w:hAnsi="Calibri Light" w:cs="Calibri Light"/>
            <w:color w:val="3A3A3C"/>
            <w:sz w:val="22"/>
            <w:szCs w:val="22"/>
            <w:bdr w:val="none" w:sz="0" w:space="0" w:color="auto" w:frame="1"/>
          </w:rPr>
          <w:delText>Chief Executive Officer</w:delText>
        </w:r>
      </w:del>
    </w:p>
    <w:p w14:paraId="7073E293" w14:textId="4FCC9BBE" w:rsidR="00386F3A" w:rsidRPr="00CD0FA9" w:rsidDel="005D5603" w:rsidRDefault="00386F3A" w:rsidP="00CD0FA9">
      <w:pPr>
        <w:pStyle w:val="NormalWeb"/>
        <w:shd w:val="clear" w:color="auto" w:fill="FFFFFF"/>
        <w:spacing w:before="0" w:beforeAutospacing="0" w:after="0" w:afterAutospacing="0" w:line="276" w:lineRule="auto"/>
        <w:textAlignment w:val="baseline"/>
        <w:rPr>
          <w:del w:id="185" w:author="Catherine Devine" w:date="2023-07-26T11:02:00Z"/>
          <w:rFonts w:ascii="Calibri Light" w:hAnsi="Calibri Light" w:cs="Calibri Light"/>
          <w:sz w:val="22"/>
          <w:szCs w:val="22"/>
        </w:rPr>
      </w:pPr>
      <w:del w:id="186" w:author="Catherine Devine" w:date="2023-07-26T11:02:00Z">
        <w:r w:rsidRPr="00CD0FA9" w:rsidDel="005D5603">
          <w:rPr>
            <w:rFonts w:ascii="Calibri Light" w:hAnsi="Calibri Light" w:cs="Calibri Light"/>
            <w:sz w:val="22"/>
            <w:szCs w:val="22"/>
            <w:bdr w:val="none" w:sz="0" w:space="0" w:color="auto" w:frame="1"/>
          </w:rPr>
          <w:delText>Community Psychologist, MAPS, MCCOMP, MAAPi, GAICD, Approved Supervisor with Psychologists Board Australia</w:delText>
        </w:r>
        <w:r w:rsidR="00027FD1" w:rsidRPr="00CD0FA9" w:rsidDel="005D5603">
          <w:rPr>
            <w:rFonts w:ascii="Calibri Light" w:hAnsi="Calibri Light" w:cs="Calibri Light"/>
            <w:sz w:val="22"/>
            <w:szCs w:val="22"/>
            <w:bdr w:val="none" w:sz="0" w:space="0" w:color="auto" w:frame="1"/>
          </w:rPr>
          <w:delText>, Advanced Behaviour Support Practitioner</w:delText>
        </w:r>
        <w:r w:rsidRPr="00CD0FA9" w:rsidDel="005D5603">
          <w:rPr>
            <w:rFonts w:ascii="Calibri Light" w:hAnsi="Calibri Light" w:cs="Calibri Light"/>
            <w:sz w:val="22"/>
            <w:szCs w:val="22"/>
            <w:bdr w:val="none" w:sz="0" w:space="0" w:color="auto" w:frame="1"/>
          </w:rPr>
          <w:delText>.</w:delText>
        </w:r>
      </w:del>
    </w:p>
    <w:p w14:paraId="28C816AB" w14:textId="286203E3" w:rsidR="00386F3A" w:rsidRPr="00CD0FA9" w:rsidDel="005D5603" w:rsidRDefault="00386F3A" w:rsidP="00CD0FA9">
      <w:pPr>
        <w:pStyle w:val="NormalWeb"/>
        <w:shd w:val="clear" w:color="auto" w:fill="FFFFFF"/>
        <w:spacing w:before="0" w:beforeAutospacing="0" w:after="0" w:afterAutospacing="0" w:line="276" w:lineRule="auto"/>
        <w:textAlignment w:val="baseline"/>
        <w:rPr>
          <w:del w:id="187" w:author="Catherine Devine" w:date="2023-07-26T11:02:00Z"/>
          <w:rFonts w:ascii="Calibri Light" w:hAnsi="Calibri Light" w:cs="Calibri Light"/>
          <w:sz w:val="22"/>
          <w:szCs w:val="22"/>
        </w:rPr>
      </w:pPr>
      <w:del w:id="188" w:author="Catherine Devine" w:date="2023-07-26T11:02:00Z">
        <w:r w:rsidRPr="00CD0FA9" w:rsidDel="005D5603">
          <w:rPr>
            <w:rFonts w:ascii="Calibri Light" w:hAnsi="Calibri Light" w:cs="Calibri Light"/>
            <w:sz w:val="22"/>
            <w:szCs w:val="22"/>
            <w:bdr w:val="none" w:sz="0" w:space="0" w:color="auto" w:frame="1"/>
          </w:rPr>
          <w:delText xml:space="preserve">Master </w:delText>
        </w:r>
        <w:r w:rsidR="00BC6330" w:rsidDel="005D5603">
          <w:rPr>
            <w:rFonts w:ascii="Calibri Light" w:hAnsi="Calibri Light" w:cs="Calibri Light"/>
            <w:sz w:val="22"/>
            <w:szCs w:val="22"/>
            <w:bdr w:val="none" w:sz="0" w:space="0" w:color="auto" w:frame="1"/>
          </w:rPr>
          <w:delText>of</w:delText>
        </w:r>
        <w:r w:rsidRPr="00CD0FA9" w:rsidDel="005D5603">
          <w:rPr>
            <w:rFonts w:ascii="Calibri Light" w:hAnsi="Calibri Light" w:cs="Calibri Light"/>
            <w:sz w:val="22"/>
            <w:szCs w:val="22"/>
            <w:bdr w:val="none" w:sz="0" w:space="0" w:color="auto" w:frame="1"/>
          </w:rPr>
          <w:delText xml:space="preserve"> Applied Psychology (Community), Graduate Diploma in Applied Psychology, Postgraduate Diploma Psychology, Bachelor of Arts.</w:delText>
        </w:r>
      </w:del>
    </w:p>
    <w:p w14:paraId="1F1A5BF0" w14:textId="3C1F3B73" w:rsidR="00386F3A" w:rsidRPr="00CD0FA9" w:rsidDel="005D5603" w:rsidRDefault="00386F3A" w:rsidP="00CD0FA9">
      <w:pPr>
        <w:pStyle w:val="NormalWeb"/>
        <w:shd w:val="clear" w:color="auto" w:fill="FFFFFF"/>
        <w:spacing w:before="0" w:beforeAutospacing="0" w:after="0" w:afterAutospacing="0" w:line="276" w:lineRule="auto"/>
        <w:textAlignment w:val="baseline"/>
        <w:rPr>
          <w:del w:id="189" w:author="Catherine Devine" w:date="2023-07-26T11:02:00Z"/>
          <w:rFonts w:ascii="Calibri Light" w:hAnsi="Calibri Light" w:cs="Calibri Light"/>
          <w:sz w:val="22"/>
          <w:szCs w:val="22"/>
        </w:rPr>
      </w:pPr>
      <w:del w:id="190" w:author="Catherine Devine" w:date="2023-07-26T11:02:00Z">
        <w:r w:rsidRPr="00CD0FA9" w:rsidDel="005D5603">
          <w:rPr>
            <w:rFonts w:ascii="Calibri Light" w:hAnsi="Calibri Light" w:cs="Calibri Light"/>
            <w:sz w:val="22"/>
            <w:szCs w:val="22"/>
            <w:bdr w:val="none" w:sz="0" w:space="0" w:color="auto" w:frame="1"/>
          </w:rPr>
          <w:delText>Graduate Member Australian Institute of Company Directors.</w:delText>
        </w:r>
      </w:del>
    </w:p>
    <w:p w14:paraId="5145DA68" w14:textId="3F317FBF" w:rsidR="00386F3A" w:rsidRPr="00CD0FA9" w:rsidDel="005D5603" w:rsidRDefault="00386F3A" w:rsidP="00CD0FA9">
      <w:pPr>
        <w:pStyle w:val="NormalWeb"/>
        <w:shd w:val="clear" w:color="auto" w:fill="FFFFFF"/>
        <w:spacing w:before="0" w:beforeAutospacing="0" w:after="0" w:afterAutospacing="0" w:line="276" w:lineRule="auto"/>
        <w:textAlignment w:val="baseline"/>
        <w:rPr>
          <w:del w:id="191" w:author="Catherine Devine" w:date="2023-07-26T11:02:00Z"/>
          <w:rFonts w:ascii="Calibri Light" w:hAnsi="Calibri Light" w:cs="Calibri Light"/>
          <w:sz w:val="22"/>
          <w:szCs w:val="22"/>
        </w:rPr>
      </w:pPr>
      <w:del w:id="192" w:author="Catherine Devine" w:date="2023-07-26T11:02:00Z">
        <w:r w:rsidRPr="00CD0FA9" w:rsidDel="005D5603">
          <w:rPr>
            <w:rFonts w:ascii="Calibri Light" w:hAnsi="Calibri Light" w:cs="Calibri Light"/>
            <w:sz w:val="22"/>
            <w:szCs w:val="22"/>
            <w:bdr w:val="none" w:sz="0" w:space="0" w:color="auto" w:frame="1"/>
          </w:rPr>
          <w:delText>Certified Master Practitioner &amp; Master Coach Neuro-Linguistic Programming; Master Practitioner Time Line Therapy®, Certified Master Hypnotherapist</w:delText>
        </w:r>
        <w:r w:rsidR="00BC6330" w:rsidDel="005D5603">
          <w:rPr>
            <w:rFonts w:ascii="Calibri Light" w:hAnsi="Calibri Light" w:cs="Calibri Light"/>
            <w:sz w:val="22"/>
            <w:szCs w:val="22"/>
            <w:bdr w:val="none" w:sz="0" w:space="0" w:color="auto" w:frame="1"/>
          </w:rPr>
          <w:delText>, EMDR practitioner</w:delText>
        </w:r>
        <w:r w:rsidRPr="00CD0FA9" w:rsidDel="005D5603">
          <w:rPr>
            <w:rFonts w:ascii="Calibri Light" w:hAnsi="Calibri Light" w:cs="Calibri Light"/>
            <w:sz w:val="22"/>
            <w:szCs w:val="22"/>
            <w:bdr w:val="none" w:sz="0" w:space="0" w:color="auto" w:frame="1"/>
          </w:rPr>
          <w:delText>.</w:delText>
        </w:r>
      </w:del>
    </w:p>
    <w:p w14:paraId="7FD8A7E9" w14:textId="327B37B6" w:rsidR="00386F3A" w:rsidRPr="00CD0FA9" w:rsidDel="005D5603" w:rsidRDefault="00386F3A" w:rsidP="00CD0FA9">
      <w:pPr>
        <w:pStyle w:val="NormalWeb"/>
        <w:shd w:val="clear" w:color="auto" w:fill="FFFFFF"/>
        <w:spacing w:before="0" w:beforeAutospacing="0" w:after="300" w:afterAutospacing="0" w:line="276" w:lineRule="auto"/>
        <w:textAlignment w:val="baseline"/>
        <w:rPr>
          <w:del w:id="193" w:author="Catherine Devine" w:date="2023-07-26T11:02:00Z"/>
          <w:rFonts w:ascii="Calibri Light" w:hAnsi="Calibri Light" w:cs="Calibri Light"/>
          <w:color w:val="2E2E2E"/>
          <w:sz w:val="22"/>
          <w:szCs w:val="22"/>
        </w:rPr>
      </w:pPr>
      <w:del w:id="194" w:author="Catherine Devine" w:date="2023-07-26T11:02:00Z">
        <w:r w:rsidRPr="00CD0FA9" w:rsidDel="005D5603">
          <w:rPr>
            <w:rFonts w:ascii="Calibri Light" w:hAnsi="Calibri Light" w:cs="Calibri Light"/>
            <w:color w:val="2E2E2E"/>
            <w:sz w:val="22"/>
            <w:szCs w:val="22"/>
          </w:rPr>
          <w:delText xml:space="preserve">Helen is a community psychologist, with over 25 years’ experience in senior executive roles. Her career has been informed by a human rights perspective, social justice, empowerment and the social/ecological model of health. She is currently on the Committee of the Australian Psychological Society (APS) National College of Community Psychologists and a Director </w:delText>
        </w:r>
        <w:r w:rsidR="00027FD1" w:rsidRPr="00CD0FA9" w:rsidDel="005D5603">
          <w:rPr>
            <w:rFonts w:ascii="Calibri Light" w:hAnsi="Calibri Light" w:cs="Calibri Light"/>
            <w:color w:val="2E2E2E"/>
            <w:sz w:val="22"/>
            <w:szCs w:val="22"/>
          </w:rPr>
          <w:delText>of</w:delText>
        </w:r>
        <w:r w:rsidRPr="00CD0FA9" w:rsidDel="005D5603">
          <w:rPr>
            <w:rFonts w:ascii="Calibri Light" w:hAnsi="Calibri Light" w:cs="Calibri Light"/>
            <w:color w:val="2E2E2E"/>
            <w:sz w:val="22"/>
            <w:szCs w:val="22"/>
          </w:rPr>
          <w:delText xml:space="preserve"> ANZACATA.  She has previously served on many not-for-profit boards.  Prior to commencing with Guidestar, Helen worked in the disability, mental health, alcohol and other drugs, employment, justice, and local government sectors.</w:delText>
        </w:r>
      </w:del>
    </w:p>
    <w:p w14:paraId="5EA82B13" w14:textId="3C151962" w:rsidR="00386F3A" w:rsidRPr="00CD0FA9" w:rsidDel="005D5603" w:rsidRDefault="00386F3A">
      <w:pPr>
        <w:rPr>
          <w:del w:id="195" w:author="Catherine Devine" w:date="2023-07-26T11:02:00Z"/>
          <w:rFonts w:cs="Calibri Light"/>
        </w:rPr>
      </w:pPr>
    </w:p>
    <w:p w14:paraId="55C51ADD" w14:textId="6E529620" w:rsidR="00386F3A" w:rsidRPr="00CD0FA9" w:rsidDel="005D5603" w:rsidRDefault="00386F3A" w:rsidP="00386F3A">
      <w:pPr>
        <w:pStyle w:val="NormalWeb"/>
        <w:shd w:val="clear" w:color="auto" w:fill="FFFFFF"/>
        <w:spacing w:before="0" w:beforeAutospacing="0" w:after="0" w:afterAutospacing="0" w:line="312" w:lineRule="atLeast"/>
        <w:textAlignment w:val="baseline"/>
        <w:outlineLvl w:val="2"/>
        <w:rPr>
          <w:del w:id="196" w:author="Catherine Devine" w:date="2023-07-26T11:02:00Z"/>
          <w:rFonts w:ascii="Calibri Light" w:hAnsi="Calibri Light" w:cs="Calibri Light"/>
          <w:color w:val="3A3A3C"/>
          <w:sz w:val="30"/>
          <w:szCs w:val="30"/>
          <w:bdr w:val="none" w:sz="0" w:space="0" w:color="auto" w:frame="1"/>
        </w:rPr>
      </w:pPr>
      <w:del w:id="197" w:author="Catherine Devine" w:date="2023-07-26T11:02:00Z">
        <w:r w:rsidRPr="00CD0FA9" w:rsidDel="005D5603">
          <w:rPr>
            <w:rFonts w:ascii="Calibri Light" w:hAnsi="Calibri Light" w:cs="Calibri Light"/>
            <w:color w:val="3A3A3C"/>
            <w:sz w:val="30"/>
            <w:szCs w:val="30"/>
            <w:bdr w:val="none" w:sz="0" w:space="0" w:color="auto" w:frame="1"/>
          </w:rPr>
          <w:delText>Our Team Members</w:delText>
        </w:r>
        <w:r w:rsidR="00CD0FA9" w:rsidDel="005D5603">
          <w:rPr>
            <w:rFonts w:ascii="Calibri Light" w:hAnsi="Calibri Light" w:cs="Calibri Light"/>
            <w:color w:val="3A3A3C"/>
            <w:sz w:val="30"/>
            <w:szCs w:val="30"/>
            <w:bdr w:val="none" w:sz="0" w:space="0" w:color="auto" w:frame="1"/>
          </w:rPr>
          <w:delText xml:space="preserve"> (People)</w:delText>
        </w:r>
      </w:del>
    </w:p>
    <w:p w14:paraId="05A4840E" w14:textId="413F75A0" w:rsidR="00386F3A" w:rsidRPr="00CD0FA9" w:rsidDel="005D5603" w:rsidRDefault="00386F3A" w:rsidP="00027FD1">
      <w:pPr>
        <w:pStyle w:val="NormalWeb"/>
        <w:shd w:val="clear" w:color="auto" w:fill="FFFFFF"/>
        <w:spacing w:before="0" w:beforeAutospacing="0" w:after="0" w:afterAutospacing="0" w:line="276" w:lineRule="auto"/>
        <w:textAlignment w:val="baseline"/>
        <w:rPr>
          <w:del w:id="198" w:author="Catherine Devine" w:date="2023-07-26T11:02:00Z"/>
          <w:rFonts w:ascii="Calibri Light" w:hAnsi="Calibri Light" w:cs="Calibri Light"/>
          <w:color w:val="2E2E2E"/>
          <w:sz w:val="22"/>
          <w:szCs w:val="22"/>
        </w:rPr>
      </w:pPr>
      <w:del w:id="199" w:author="Catherine Devine" w:date="2023-07-26T11:02:00Z">
        <w:r w:rsidRPr="00CD0FA9" w:rsidDel="005D5603">
          <w:rPr>
            <w:rFonts w:ascii="Calibri Light" w:hAnsi="Calibri Light" w:cs="Calibri Light"/>
            <w:color w:val="2E2E2E"/>
            <w:sz w:val="22"/>
            <w:szCs w:val="22"/>
          </w:rPr>
          <w:delText xml:space="preserve">The team of staff at Guidestar have extensive experience supporting people with </w:delText>
        </w:r>
        <w:r w:rsidRPr="00CD0FA9" w:rsidDel="005D5603">
          <w:rPr>
            <w:rFonts w:ascii="Calibri Light" w:hAnsi="Calibri Light" w:cs="Calibri Light"/>
            <w:strike/>
            <w:color w:val="2E2E2E"/>
            <w:sz w:val="22"/>
            <w:szCs w:val="22"/>
          </w:rPr>
          <w:delText>a</w:delText>
        </w:r>
        <w:r w:rsidRPr="00CD0FA9" w:rsidDel="005D5603">
          <w:rPr>
            <w:rFonts w:ascii="Calibri Light" w:hAnsi="Calibri Light" w:cs="Calibri Light"/>
            <w:color w:val="2E2E2E"/>
            <w:sz w:val="22"/>
            <w:szCs w:val="22"/>
          </w:rPr>
          <w:delText xml:space="preserve"> disability, </w:delText>
        </w:r>
        <w:r w:rsidRPr="00CD0FA9" w:rsidDel="005D5603">
          <w:rPr>
            <w:rFonts w:ascii="Calibri Light" w:hAnsi="Calibri Light" w:cs="Calibri Light"/>
            <w:strike/>
            <w:color w:val="2E2E2E"/>
            <w:sz w:val="22"/>
            <w:szCs w:val="22"/>
          </w:rPr>
          <w:delText>and/or</w:delText>
        </w:r>
        <w:r w:rsidRPr="00CD0FA9" w:rsidDel="005D5603">
          <w:rPr>
            <w:rFonts w:ascii="Calibri Light" w:hAnsi="Calibri Light" w:cs="Calibri Light"/>
            <w:color w:val="2E2E2E"/>
            <w:sz w:val="22"/>
            <w:szCs w:val="22"/>
          </w:rPr>
          <w:delText xml:space="preserve"> mental ill health and/or neurodiversity.  As a team, we are highly experienced working within the disability and community services sectors in both government and non-government organisations, and across multiple service types.</w:delText>
        </w:r>
      </w:del>
    </w:p>
    <w:p w14:paraId="136AB28E" w14:textId="12469FB1" w:rsidR="00386F3A" w:rsidRPr="00CD0FA9" w:rsidDel="005D5603" w:rsidRDefault="00386F3A" w:rsidP="00027FD1">
      <w:pPr>
        <w:pStyle w:val="NormalWeb"/>
        <w:shd w:val="clear" w:color="auto" w:fill="FFFFFF"/>
        <w:spacing w:before="0" w:beforeAutospacing="0" w:after="0" w:afterAutospacing="0" w:line="276" w:lineRule="auto"/>
        <w:textAlignment w:val="baseline"/>
        <w:rPr>
          <w:del w:id="200" w:author="Catherine Devine" w:date="2023-07-26T11:02:00Z"/>
          <w:rFonts w:ascii="Calibri Light" w:hAnsi="Calibri Light" w:cs="Calibri Light"/>
          <w:color w:val="2E2E2E"/>
          <w:sz w:val="22"/>
          <w:szCs w:val="22"/>
        </w:rPr>
      </w:pPr>
      <w:del w:id="201" w:author="Catherine Devine" w:date="2023-07-26T11:02:00Z">
        <w:r w:rsidRPr="00CD0FA9" w:rsidDel="005D5603">
          <w:rPr>
            <w:rFonts w:ascii="Calibri Light" w:hAnsi="Calibri Light" w:cs="Calibri Light"/>
            <w:color w:val="2E2E2E"/>
            <w:sz w:val="22"/>
            <w:szCs w:val="22"/>
          </w:rPr>
          <w:delText xml:space="preserve">Amongst our team members, we have psychologists, social workers, behaviour support consultants and specialist and support coordinators. </w:delText>
        </w:r>
        <w:r w:rsidR="0067416C" w:rsidRPr="00CD0FA9" w:rsidDel="005D5603">
          <w:rPr>
            <w:rFonts w:ascii="Calibri Light" w:hAnsi="Calibri Light" w:cs="Calibri Light"/>
            <w:color w:val="2E2E2E"/>
            <w:sz w:val="22"/>
            <w:szCs w:val="22"/>
          </w:rPr>
          <w:delText>Our administration team are highly skilled, responsive and ready to support client intake.</w:delText>
        </w:r>
      </w:del>
    </w:p>
    <w:p w14:paraId="7F509E2A" w14:textId="34098C62" w:rsidR="00386F3A" w:rsidRPr="00CD0FA9" w:rsidDel="005D5603" w:rsidRDefault="00386F3A" w:rsidP="00027FD1">
      <w:pPr>
        <w:pStyle w:val="NormalWeb"/>
        <w:shd w:val="clear" w:color="auto" w:fill="FFFFFF"/>
        <w:spacing w:before="0" w:beforeAutospacing="0" w:after="0" w:afterAutospacing="0" w:line="276" w:lineRule="auto"/>
        <w:textAlignment w:val="baseline"/>
        <w:rPr>
          <w:del w:id="202" w:author="Catherine Devine" w:date="2023-07-26T11:02:00Z"/>
          <w:rFonts w:ascii="Calibri Light" w:hAnsi="Calibri Light" w:cs="Calibri Light"/>
          <w:color w:val="2E2E2E"/>
          <w:sz w:val="22"/>
          <w:szCs w:val="22"/>
        </w:rPr>
      </w:pPr>
      <w:del w:id="203" w:author="Catherine Devine" w:date="2023-07-26T11:02:00Z">
        <w:r w:rsidRPr="00CD0FA9" w:rsidDel="005D5603">
          <w:rPr>
            <w:rFonts w:ascii="Calibri Light" w:hAnsi="Calibri Light" w:cs="Calibri Light"/>
            <w:color w:val="2E2E2E"/>
            <w:sz w:val="22"/>
            <w:szCs w:val="22"/>
          </w:rPr>
          <w:delText xml:space="preserve">Our core values for achieving outcomes with participants centre on integrity, accountability, transparency </w:delText>
        </w:r>
        <w:r w:rsidR="0067416C" w:rsidRPr="00CD0FA9" w:rsidDel="005D5603">
          <w:rPr>
            <w:rFonts w:ascii="Calibri Light" w:hAnsi="Calibri Light" w:cs="Calibri Light"/>
            <w:color w:val="2E2E2E"/>
            <w:sz w:val="22"/>
            <w:szCs w:val="22"/>
          </w:rPr>
          <w:delText xml:space="preserve">respect, </w:delText>
        </w:r>
        <w:r w:rsidRPr="00CD0FA9" w:rsidDel="005D5603">
          <w:rPr>
            <w:rFonts w:ascii="Calibri Light" w:hAnsi="Calibri Light" w:cs="Calibri Light"/>
            <w:color w:val="2E2E2E"/>
            <w:sz w:val="22"/>
            <w:szCs w:val="22"/>
          </w:rPr>
          <w:delText>and responsiveness to the people we s</w:delText>
        </w:r>
        <w:r w:rsidR="0067416C" w:rsidRPr="00CD0FA9" w:rsidDel="005D5603">
          <w:rPr>
            <w:rFonts w:ascii="Calibri Light" w:hAnsi="Calibri Light" w:cs="Calibri Light"/>
            <w:color w:val="2E2E2E"/>
            <w:sz w:val="22"/>
            <w:szCs w:val="22"/>
          </w:rPr>
          <w:delText>upport</w:delText>
        </w:r>
        <w:r w:rsidRPr="00CD0FA9" w:rsidDel="005D5603">
          <w:rPr>
            <w:rFonts w:ascii="Calibri Light" w:hAnsi="Calibri Light" w:cs="Calibri Light"/>
            <w:color w:val="2E2E2E"/>
            <w:sz w:val="22"/>
            <w:szCs w:val="22"/>
          </w:rPr>
          <w:delText xml:space="preserve">. We recognise the importance of trauma informed </w:delText>
        </w:r>
        <w:r w:rsidR="0067416C" w:rsidRPr="00CD0FA9" w:rsidDel="005D5603">
          <w:rPr>
            <w:rFonts w:ascii="Calibri Light" w:hAnsi="Calibri Light" w:cs="Calibri Light"/>
            <w:color w:val="2E2E2E"/>
            <w:sz w:val="22"/>
            <w:szCs w:val="22"/>
          </w:rPr>
          <w:delText xml:space="preserve">and person-centred </w:delText>
        </w:r>
        <w:r w:rsidRPr="00CD0FA9" w:rsidDel="005D5603">
          <w:rPr>
            <w:rFonts w:ascii="Calibri Light" w:hAnsi="Calibri Light" w:cs="Calibri Light"/>
            <w:color w:val="2E2E2E"/>
            <w:sz w:val="22"/>
            <w:szCs w:val="22"/>
          </w:rPr>
          <w:delText xml:space="preserve">practice and </w:delText>
        </w:r>
        <w:r w:rsidR="0067416C" w:rsidRPr="00CD0FA9" w:rsidDel="005D5603">
          <w:rPr>
            <w:rFonts w:ascii="Calibri Light" w:hAnsi="Calibri Light" w:cs="Calibri Light"/>
            <w:color w:val="2E2E2E"/>
            <w:sz w:val="22"/>
            <w:szCs w:val="22"/>
          </w:rPr>
          <w:delText>value the voices of lived experience that guide and inform our service provision.</w:delText>
        </w:r>
      </w:del>
    </w:p>
    <w:p w14:paraId="2D4F9F0A" w14:textId="6D5B6E21" w:rsidR="00027FD1" w:rsidRPr="00027FD1" w:rsidDel="005D5603" w:rsidRDefault="00027FD1" w:rsidP="00386F3A">
      <w:pPr>
        <w:pStyle w:val="NormalWeb"/>
        <w:shd w:val="clear" w:color="auto" w:fill="FFFFFF"/>
        <w:spacing w:before="0" w:beforeAutospacing="0" w:after="300" w:afterAutospacing="0" w:line="372" w:lineRule="atLeast"/>
        <w:textAlignment w:val="baseline"/>
        <w:rPr>
          <w:del w:id="204" w:author="Catherine Devine" w:date="2023-07-26T11:02:00Z"/>
          <w:rFonts w:ascii="Calibri Light" w:hAnsi="Calibri Light" w:cs="Calibri Light"/>
          <w:b/>
          <w:bCs/>
          <w:color w:val="2E2E2E"/>
          <w:sz w:val="22"/>
          <w:szCs w:val="22"/>
        </w:rPr>
      </w:pPr>
    </w:p>
    <w:p w14:paraId="53A45119" w14:textId="2E8980F0" w:rsidR="00386F3A" w:rsidRPr="00AB4D46" w:rsidDel="005D5603" w:rsidRDefault="007C409B">
      <w:pPr>
        <w:rPr>
          <w:del w:id="205" w:author="Catherine Devine" w:date="2023-07-26T11:02:00Z"/>
          <w:b/>
          <w:bCs/>
        </w:rPr>
      </w:pPr>
      <w:del w:id="206" w:author="Catherine Devine" w:date="2023-07-26T11:02:00Z">
        <w:r w:rsidRPr="00C77291" w:rsidDel="005D5603">
          <w:rPr>
            <w:b/>
            <w:bCs/>
            <w:highlight w:val="cyan"/>
            <w:u w:val="single"/>
            <w:rPrChange w:id="207" w:author="Catherine Devine" w:date="2023-07-18T11:25:00Z">
              <w:rPr>
                <w:b/>
                <w:bCs/>
                <w:u w:val="single"/>
              </w:rPr>
            </w:rPrChange>
          </w:rPr>
          <w:delText>Add</w:delText>
        </w:r>
        <w:r w:rsidR="00AB4D46" w:rsidRPr="00C77291" w:rsidDel="005D5603">
          <w:rPr>
            <w:b/>
            <w:bCs/>
            <w:highlight w:val="cyan"/>
            <w:u w:val="single"/>
            <w:rPrChange w:id="208" w:author="Catherine Devine" w:date="2023-07-18T11:25:00Z">
              <w:rPr>
                <w:b/>
                <w:bCs/>
                <w:u w:val="single"/>
              </w:rPr>
            </w:rPrChange>
          </w:rPr>
          <w:delText xml:space="preserve"> – should these go on the clinic page??</w:delText>
        </w:r>
        <w:r w:rsidR="00AB4D46" w:rsidDel="005D5603">
          <w:rPr>
            <w:b/>
            <w:bCs/>
          </w:rPr>
          <w:delText xml:space="preserve">  Also I have heard that </w:delText>
        </w:r>
        <w:r w:rsidR="00AB4D46" w:rsidRPr="00980F4D" w:rsidDel="005D5603">
          <w:rPr>
            <w:b/>
            <w:bCs/>
            <w:highlight w:val="yellow"/>
            <w:rPrChange w:id="209" w:author="Catherine Devine" w:date="2023-07-12T12:59:00Z">
              <w:rPr>
                <w:b/>
                <w:bCs/>
              </w:rPr>
            </w:rPrChange>
          </w:rPr>
          <w:delText>we need permission from AHPRA to use their logo on a website</w:delText>
        </w:r>
        <w:r w:rsidR="00AB4D46" w:rsidDel="005D5603">
          <w:rPr>
            <w:b/>
            <w:bCs/>
          </w:rPr>
          <w:delText>.</w:delText>
        </w:r>
      </w:del>
    </w:p>
    <w:p w14:paraId="1EE698E1" w14:textId="6C243F91" w:rsidR="007C409B" w:rsidDel="005D5603" w:rsidRDefault="007C409B">
      <w:pPr>
        <w:rPr>
          <w:del w:id="210" w:author="Catherine Devine" w:date="2023-07-26T11:02:00Z"/>
        </w:rPr>
      </w:pPr>
    </w:p>
    <w:p w14:paraId="54891E86" w14:textId="6F642EC2" w:rsidR="00386F3A" w:rsidDel="005D5603" w:rsidRDefault="007C409B">
      <w:pPr>
        <w:rPr>
          <w:del w:id="211" w:author="Catherine Devine" w:date="2023-07-26T11:02:00Z"/>
        </w:rPr>
      </w:pPr>
      <w:del w:id="212" w:author="Catherine Devine" w:date="2023-07-26T11:02:00Z">
        <w:r w:rsidDel="005D5603">
          <w:rPr>
            <w:noProof/>
          </w:rPr>
          <w:drawing>
            <wp:inline distT="0" distB="0" distL="0" distR="0" wp14:anchorId="247B6EA0" wp14:editId="4032DD65">
              <wp:extent cx="1930400" cy="901700"/>
              <wp:effectExtent l="0" t="0" r="0" b="0"/>
              <wp:docPr id="1842106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106773" name="Picture 1842106773"/>
                      <pic:cNvPicPr/>
                    </pic:nvPicPr>
                    <pic:blipFill>
                      <a:blip r:embed="rId7">
                        <a:extLst>
                          <a:ext uri="{28A0092B-C50C-407E-A947-70E740481C1C}">
                            <a14:useLocalDpi xmlns:a14="http://schemas.microsoft.com/office/drawing/2010/main" val="0"/>
                          </a:ext>
                        </a:extLst>
                      </a:blip>
                      <a:stretch>
                        <a:fillRect/>
                      </a:stretch>
                    </pic:blipFill>
                    <pic:spPr>
                      <a:xfrm>
                        <a:off x="0" y="0"/>
                        <a:ext cx="1930400" cy="901700"/>
                      </a:xfrm>
                      <a:prstGeom prst="rect">
                        <a:avLst/>
                      </a:prstGeom>
                    </pic:spPr>
                  </pic:pic>
                </a:graphicData>
              </a:graphic>
            </wp:inline>
          </w:drawing>
        </w:r>
        <w:r w:rsidDel="005D5603">
          <w:delText xml:space="preserve">  </w:delText>
        </w:r>
        <w:r w:rsidDel="005D5603">
          <w:rPr>
            <w:noProof/>
          </w:rPr>
          <w:drawing>
            <wp:inline distT="0" distB="0" distL="0" distR="0" wp14:anchorId="3B0F813B" wp14:editId="3DA821B2">
              <wp:extent cx="1651246" cy="864184"/>
              <wp:effectExtent l="0" t="0" r="0" b="0"/>
              <wp:docPr id="9505288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528836" name="Picture 950528836"/>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9873" cy="889633"/>
                      </a:xfrm>
                      <a:prstGeom prst="rect">
                        <a:avLst/>
                      </a:prstGeom>
                    </pic:spPr>
                  </pic:pic>
                </a:graphicData>
              </a:graphic>
            </wp:inline>
          </w:drawing>
        </w:r>
        <w:r w:rsidDel="005D5603">
          <w:delText xml:space="preserve">  </w:delText>
        </w:r>
        <w:r w:rsidR="00AB4D46" w:rsidDel="005D5603">
          <w:rPr>
            <w:noProof/>
          </w:rPr>
          <w:drawing>
            <wp:inline distT="0" distB="0" distL="0" distR="0" wp14:anchorId="04E42AAB" wp14:editId="7C2098E0">
              <wp:extent cx="2514600" cy="800100"/>
              <wp:effectExtent l="0" t="0" r="0" b="0"/>
              <wp:docPr id="68079031"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79031" name="Picture 3" descr="A logo for a company&#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514600" cy="800100"/>
                      </a:xfrm>
                      <a:prstGeom prst="rect">
                        <a:avLst/>
                      </a:prstGeom>
                    </pic:spPr>
                  </pic:pic>
                </a:graphicData>
              </a:graphic>
            </wp:inline>
          </w:drawing>
        </w:r>
      </w:del>
    </w:p>
    <w:p w14:paraId="5553CE55" w14:textId="7162B558" w:rsidR="00386F3A" w:rsidDel="005D5603" w:rsidRDefault="00386F3A">
      <w:pPr>
        <w:rPr>
          <w:del w:id="213" w:author="Catherine Devine" w:date="2023-07-26T11:02:00Z"/>
        </w:rPr>
      </w:pPr>
    </w:p>
    <w:p w14:paraId="52F339FA" w14:textId="476ABBA5" w:rsidR="00386F3A" w:rsidRPr="006D6DD9" w:rsidDel="005D5603" w:rsidRDefault="00AB4D46" w:rsidP="009349FD">
      <w:pPr>
        <w:pStyle w:val="ListParagraph"/>
        <w:numPr>
          <w:ilvl w:val="0"/>
          <w:numId w:val="6"/>
        </w:numPr>
        <w:rPr>
          <w:del w:id="214" w:author="Catherine Devine" w:date="2023-07-26T11:02:00Z"/>
        </w:rPr>
      </w:pPr>
      <w:del w:id="215" w:author="Catherine Devine" w:date="2023-07-26T11:02:00Z">
        <w:r w:rsidRPr="006D6DD9" w:rsidDel="005D5603">
          <w:delText>Should we add our Senior Management Team – a blurb &amp; avatar/pic?</w:delText>
        </w:r>
      </w:del>
    </w:p>
    <w:p w14:paraId="38B18215" w14:textId="64AD8C85" w:rsidR="00AB4D46" w:rsidDel="005D5603" w:rsidRDefault="00AB4D46" w:rsidP="006D6DD9">
      <w:pPr>
        <w:rPr>
          <w:del w:id="216" w:author="Catherine Devine" w:date="2023-07-26T11:02:00Z"/>
          <w:b/>
          <w:bCs/>
        </w:rPr>
      </w:pPr>
    </w:p>
    <w:p w14:paraId="7C5797F4" w14:textId="3355C3F1" w:rsidR="00AB4D46" w:rsidRPr="006D6DD9" w:rsidDel="005D5603" w:rsidRDefault="00AB4D46" w:rsidP="009349FD">
      <w:pPr>
        <w:pStyle w:val="ListParagraph"/>
        <w:numPr>
          <w:ilvl w:val="0"/>
          <w:numId w:val="6"/>
        </w:numPr>
        <w:rPr>
          <w:del w:id="217" w:author="Catherine Devine" w:date="2023-07-26T11:02:00Z"/>
        </w:rPr>
      </w:pPr>
      <w:del w:id="218" w:author="Catherine Devine" w:date="2023-07-26T11:02:00Z">
        <w:r w:rsidRPr="006D6DD9" w:rsidDel="005D5603">
          <w:delText>Should we add our Board of Directors – a blurb &amp; avatar/pic?</w:delText>
        </w:r>
        <w:r w:rsidR="001424F6" w:rsidDel="005D5603">
          <w:delText xml:space="preserve"> </w:delText>
        </w:r>
      </w:del>
    </w:p>
    <w:p w14:paraId="2F44E56A" w14:textId="7C4AC9E4" w:rsidR="00027FD1" w:rsidDel="005D5603" w:rsidRDefault="00027FD1" w:rsidP="006D6DD9">
      <w:pPr>
        <w:rPr>
          <w:del w:id="219" w:author="Catherine Devine" w:date="2023-07-26T11:02:00Z"/>
          <w:b/>
          <w:bCs/>
        </w:rPr>
      </w:pPr>
    </w:p>
    <w:p w14:paraId="0E5058DC" w14:textId="50E3F609" w:rsidR="00027FD1" w:rsidDel="005D5603" w:rsidRDefault="001424F6" w:rsidP="009349FD">
      <w:pPr>
        <w:pStyle w:val="ListParagraph"/>
        <w:numPr>
          <w:ilvl w:val="0"/>
          <w:numId w:val="6"/>
        </w:numPr>
        <w:rPr>
          <w:del w:id="220" w:author="Catherine Devine" w:date="2023-07-26T11:02:00Z"/>
        </w:rPr>
      </w:pPr>
      <w:del w:id="221" w:author="Catherine Devine" w:date="2023-07-26T11:02:00Z">
        <w:r w:rsidDel="005D5603">
          <w:delText>Our</w:delText>
        </w:r>
        <w:r w:rsidR="00027FD1" w:rsidRPr="006D6DD9" w:rsidDel="005D5603">
          <w:delText xml:space="preserve"> Client Advisory Group – get permission for pics or use avatars? Add a blurb about the group.</w:delText>
        </w:r>
        <w:r w:rsidR="000166FC" w:rsidDel="005D5603">
          <w:delText xml:space="preserve"> (Should we change to Lived Experience </w:delText>
        </w:r>
        <w:r w:rsidR="00AD2861" w:rsidDel="005D5603">
          <w:delText xml:space="preserve">Advisory </w:delText>
        </w:r>
        <w:r w:rsidR="000166FC" w:rsidDel="005D5603">
          <w:delText>Group?)</w:delText>
        </w:r>
      </w:del>
    </w:p>
    <w:p w14:paraId="43F31B84" w14:textId="546295C1" w:rsidR="00F308AE" w:rsidDel="005D5603" w:rsidRDefault="00F308AE" w:rsidP="00F308AE">
      <w:pPr>
        <w:ind w:left="360"/>
        <w:rPr>
          <w:del w:id="222" w:author="Catherine Devine" w:date="2023-07-26T11:02:00Z"/>
        </w:rPr>
      </w:pPr>
    </w:p>
    <w:p w14:paraId="344DE442" w14:textId="01EC7D8F" w:rsidR="00F308AE" w:rsidDel="005D5603" w:rsidRDefault="00F308AE" w:rsidP="00F308AE">
      <w:pPr>
        <w:rPr>
          <w:del w:id="223" w:author="Catherine Devine" w:date="2023-07-26T11:02:00Z"/>
        </w:rPr>
      </w:pPr>
      <w:del w:id="224" w:author="Catherine Devine" w:date="2023-07-26T11:02:00Z">
        <w:r w:rsidRPr="00552261" w:rsidDel="005D5603">
          <w:delText xml:space="preserve">At Guidestar </w:delText>
        </w:r>
        <w:r w:rsidDel="005D5603">
          <w:delText xml:space="preserve">we strive to ensure that </w:delText>
        </w:r>
        <w:r w:rsidRPr="00552261" w:rsidDel="005D5603">
          <w:delText>our clients and their families and carers are at the centre of everything that we do.  We value the voices of people with lived experience and are committed to prioritising opportunities that enable active participation, collaboration and co-production.</w:delText>
        </w:r>
        <w:r w:rsidDel="005D5603">
          <w:delText xml:space="preserve"> These commitments are outlined in our Learning from Lived Experience: Client and Carer Framework and our Client Engagement and Participation Policy.</w:delText>
        </w:r>
      </w:del>
    </w:p>
    <w:p w14:paraId="65A0C6AA" w14:textId="689999EF" w:rsidR="00F308AE" w:rsidDel="005D5603" w:rsidRDefault="00F308AE" w:rsidP="00F308AE">
      <w:pPr>
        <w:rPr>
          <w:del w:id="225" w:author="Catherine Devine" w:date="2023-07-26T11:02:00Z"/>
        </w:rPr>
      </w:pPr>
    </w:p>
    <w:p w14:paraId="17E79559" w14:textId="7A1BB80C" w:rsidR="00F308AE" w:rsidRPr="00F308AE" w:rsidDel="005D5603" w:rsidRDefault="000166FC" w:rsidP="00F308AE">
      <w:pPr>
        <w:rPr>
          <w:del w:id="226" w:author="Catherine Devine" w:date="2023-07-26T11:02:00Z"/>
        </w:rPr>
      </w:pPr>
      <w:del w:id="227" w:author="Catherine Devine" w:date="2023-07-26T11:02:00Z">
        <w:r w:rsidDel="005D5603">
          <w:delText>Reporting up to our Board, o</w:delText>
        </w:r>
        <w:r w:rsidR="00F308AE" w:rsidDel="005D5603">
          <w:delText>ur</w:delText>
        </w:r>
        <w:r w:rsidR="00F308AE" w:rsidRPr="00F308AE" w:rsidDel="005D5603">
          <w:delText xml:space="preserve"> </w:delText>
        </w:r>
        <w:r w:rsidR="00F308AE" w:rsidDel="005D5603">
          <w:delText>Client Advisory Group</w:delText>
        </w:r>
        <w:r w:rsidR="00F308AE" w:rsidRPr="00F308AE" w:rsidDel="005D5603">
          <w:delText xml:space="preserve"> is a group of people </w:delText>
        </w:r>
        <w:r w:rsidR="00F308AE" w:rsidDel="005D5603">
          <w:delText>that</w:delText>
        </w:r>
        <w:r w:rsidR="00F308AE" w:rsidRPr="00F308AE" w:rsidDel="005D5603">
          <w:delText xml:space="preserve"> meets </w:delText>
        </w:r>
        <w:r w:rsidR="00F308AE" w:rsidDel="005D5603">
          <w:delText>regularly</w:delText>
        </w:r>
        <w:r w:rsidR="00F308AE" w:rsidRPr="00F308AE" w:rsidDel="005D5603">
          <w:delText xml:space="preserve"> to contribute to various activities such as </w:delText>
        </w:r>
        <w:r w:rsidDel="005D5603">
          <w:delText xml:space="preserve">review and </w:delText>
        </w:r>
        <w:r w:rsidR="00F308AE" w:rsidRPr="00F308AE" w:rsidDel="005D5603">
          <w:delText>evaluati</w:delText>
        </w:r>
        <w:r w:rsidR="00F308AE" w:rsidDel="005D5603">
          <w:delText>on of</w:delText>
        </w:r>
        <w:r w:rsidR="00F308AE" w:rsidRPr="00F308AE" w:rsidDel="005D5603">
          <w:delText xml:space="preserve"> </w:delText>
        </w:r>
        <w:r w:rsidR="00F308AE" w:rsidDel="005D5603">
          <w:delText>Guidestar services</w:delText>
        </w:r>
        <w:r w:rsidR="00F308AE" w:rsidRPr="00F308AE" w:rsidDel="005D5603">
          <w:delText>, assist</w:delText>
        </w:r>
        <w:r w:rsidR="00F308AE" w:rsidDel="005D5603">
          <w:delText>ing</w:delText>
        </w:r>
        <w:r w:rsidR="00F308AE" w:rsidRPr="00F308AE" w:rsidDel="005D5603">
          <w:delText xml:space="preserve"> with </w:delText>
        </w:r>
        <w:r w:rsidR="00F308AE" w:rsidDel="005D5603">
          <w:delText>co-design of our training</w:delText>
        </w:r>
        <w:r w:rsidR="00F308AE" w:rsidRPr="00F308AE" w:rsidDel="005D5603">
          <w:delText xml:space="preserve"> </w:delText>
        </w:r>
        <w:r w:rsidR="00F308AE" w:rsidDel="005D5603">
          <w:delText>programs and e-learning platform</w:delText>
        </w:r>
        <w:r w:rsidR="00F308AE" w:rsidRPr="00F308AE" w:rsidDel="005D5603">
          <w:delText>, consult</w:delText>
        </w:r>
        <w:r w:rsidR="00F308AE" w:rsidDel="005D5603">
          <w:delText>ation</w:delText>
        </w:r>
        <w:r w:rsidR="00F308AE" w:rsidRPr="00F308AE" w:rsidDel="005D5603">
          <w:delText xml:space="preserve"> on strategic planning and </w:delText>
        </w:r>
        <w:r w:rsidR="00F308AE" w:rsidDel="005D5603">
          <w:delText>advocating for meaningful change</w:delText>
        </w:r>
        <w:r w:rsidR="00F308AE" w:rsidRPr="00F308AE" w:rsidDel="005D5603">
          <w:delText>.</w:delText>
        </w:r>
      </w:del>
    </w:p>
    <w:p w14:paraId="3256B88F" w14:textId="1470A790" w:rsidR="00F308AE" w:rsidDel="005D5603" w:rsidRDefault="00F308AE" w:rsidP="00F308AE">
      <w:pPr>
        <w:rPr>
          <w:del w:id="228" w:author="Catherine Devine" w:date="2023-07-26T11:02:00Z"/>
        </w:rPr>
      </w:pPr>
    </w:p>
    <w:p w14:paraId="5241010C" w14:textId="5E377D6F" w:rsidR="00F308AE" w:rsidRPr="00F308AE" w:rsidDel="005D5603" w:rsidRDefault="00F308AE" w:rsidP="00F308AE">
      <w:pPr>
        <w:rPr>
          <w:del w:id="229" w:author="Catherine Devine" w:date="2023-07-26T11:02:00Z"/>
          <w:b/>
          <w:bCs/>
        </w:rPr>
      </w:pPr>
      <w:del w:id="230" w:author="Catherine Devine" w:date="2023-07-26T11:02:00Z">
        <w:r w:rsidRPr="00F308AE" w:rsidDel="005D5603">
          <w:rPr>
            <w:b/>
            <w:bCs/>
          </w:rPr>
          <w:delText>We Always Welcome New Applications</w:delText>
        </w:r>
      </w:del>
    </w:p>
    <w:p w14:paraId="22D1F869" w14:textId="02B39884" w:rsidR="00F308AE" w:rsidDel="005D5603" w:rsidRDefault="00F308AE" w:rsidP="00F308AE">
      <w:pPr>
        <w:rPr>
          <w:del w:id="231" w:author="Catherine Devine" w:date="2023-07-26T11:02:00Z"/>
        </w:rPr>
      </w:pPr>
      <w:del w:id="232" w:author="Catherine Devine" w:date="2023-07-26T11:02:00Z">
        <w:r w:rsidRPr="00F308AE" w:rsidDel="005D5603">
          <w:delText xml:space="preserve">Do you want to help </w:delText>
        </w:r>
        <w:r w:rsidDel="005D5603">
          <w:delText>Guidestar</w:delText>
        </w:r>
        <w:r w:rsidRPr="00F308AE" w:rsidDel="005D5603">
          <w:delText xml:space="preserve"> improve its services? Do you want to share your experiences as a service user to help </w:delText>
        </w:r>
        <w:r w:rsidDel="005D5603">
          <w:delText>Guidestar</w:delText>
        </w:r>
        <w:r w:rsidRPr="00F308AE" w:rsidDel="005D5603">
          <w:delText xml:space="preserve"> understand what c</w:delText>
        </w:r>
        <w:r w:rsidDel="005D5603">
          <w:delText>lients</w:delText>
        </w:r>
        <w:r w:rsidRPr="00F308AE" w:rsidDel="005D5603">
          <w:delText xml:space="preserve"> want and need?</w:delText>
        </w:r>
      </w:del>
    </w:p>
    <w:p w14:paraId="689B6270" w14:textId="3EEEAA10" w:rsidR="00F308AE" w:rsidRPr="00F308AE" w:rsidDel="005D5603" w:rsidRDefault="00F308AE" w:rsidP="00F308AE">
      <w:pPr>
        <w:rPr>
          <w:del w:id="233" w:author="Catherine Devine" w:date="2023-07-26T11:02:00Z"/>
        </w:rPr>
      </w:pPr>
    </w:p>
    <w:p w14:paraId="138726AA" w14:textId="2F5A31A3" w:rsidR="00F308AE" w:rsidRPr="00F308AE" w:rsidDel="005D5603" w:rsidRDefault="00F308AE" w:rsidP="00F308AE">
      <w:pPr>
        <w:rPr>
          <w:del w:id="234" w:author="Catherine Devine" w:date="2023-07-26T11:02:00Z"/>
        </w:rPr>
      </w:pPr>
      <w:del w:id="235" w:author="Catherine Devine" w:date="2023-07-26T11:02:00Z">
        <w:r w:rsidRPr="00F308AE" w:rsidDel="005D5603">
          <w:delText xml:space="preserve">If you are a current, previous client or </w:delText>
        </w:r>
        <w:r w:rsidDel="005D5603">
          <w:delText>family member, carer</w:delText>
        </w:r>
        <w:r w:rsidRPr="00F308AE" w:rsidDel="005D5603">
          <w:delText>, we want to hear from you! All applications will be considered.</w:delText>
        </w:r>
        <w:r w:rsidR="001424F6" w:rsidDel="005D5603">
          <w:delText xml:space="preserve"> </w:delText>
        </w:r>
        <w:r w:rsidRPr="00F308AE" w:rsidDel="005D5603">
          <w:delText>Members of the Aboriginal and Torres Strait Islander, LGBT</w:delText>
        </w:r>
        <w:r w:rsidR="001424F6" w:rsidDel="005D5603">
          <w:delText>QIA</w:delText>
        </w:r>
        <w:r w:rsidRPr="00F308AE" w:rsidDel="005D5603">
          <w:delText xml:space="preserve">+, </w:delText>
        </w:r>
        <w:r w:rsidR="001424F6" w:rsidDel="005D5603">
          <w:delText xml:space="preserve">and </w:delText>
        </w:r>
        <w:r w:rsidRPr="00F308AE" w:rsidDel="005D5603">
          <w:delText>Culturally Diverse communities are encouraged to apply to provide their unique perspectives on designing our services.</w:delText>
        </w:r>
      </w:del>
    </w:p>
    <w:p w14:paraId="2BB3ADC6" w14:textId="322F127B" w:rsidR="00F308AE" w:rsidRPr="006D6DD9" w:rsidDel="005D5603" w:rsidRDefault="00F308AE" w:rsidP="00F308AE">
      <w:pPr>
        <w:rPr>
          <w:del w:id="236" w:author="Catherine Devine" w:date="2023-07-26T11:02:00Z"/>
        </w:rPr>
      </w:pPr>
    </w:p>
    <w:p w14:paraId="6A0B49B5" w14:textId="52E4D179" w:rsidR="00AB4D46" w:rsidDel="005D5603" w:rsidRDefault="00AB4D46">
      <w:pPr>
        <w:rPr>
          <w:del w:id="237" w:author="Catherine Devine" w:date="2023-07-26T11:02:00Z"/>
          <w:b/>
          <w:bCs/>
        </w:rPr>
      </w:pPr>
    </w:p>
    <w:p w14:paraId="23672FE3" w14:textId="324A5EBC" w:rsidR="00AB4D46" w:rsidDel="005D5603" w:rsidRDefault="00000000">
      <w:pPr>
        <w:rPr>
          <w:del w:id="238" w:author="Catherine Devine" w:date="2023-07-26T11:02:00Z"/>
          <w:b/>
          <w:bCs/>
        </w:rPr>
      </w:pPr>
      <w:del w:id="239" w:author="Catherine Devine" w:date="2023-07-26T11:02:00Z">
        <w:r w:rsidDel="005D5603">
          <w:fldChar w:fldCharType="begin"/>
        </w:r>
        <w:r w:rsidDel="005D5603">
          <w:delInstrText>HYPERLINK "https://www.fotor.com/avatar-maker/"</w:delInstrText>
        </w:r>
        <w:r w:rsidDel="005D5603">
          <w:fldChar w:fldCharType="separate"/>
        </w:r>
        <w:r w:rsidR="00AB4D46" w:rsidRPr="00E23292" w:rsidDel="005D5603">
          <w:rPr>
            <w:rStyle w:val="Hyperlink"/>
            <w:b/>
            <w:bCs/>
          </w:rPr>
          <w:delText>https://www.fotor.com/avatar-maker/</w:delText>
        </w:r>
        <w:r w:rsidDel="005D5603">
          <w:rPr>
            <w:rStyle w:val="Hyperlink"/>
            <w:b/>
            <w:bCs/>
          </w:rPr>
          <w:fldChar w:fldCharType="end"/>
        </w:r>
        <w:r w:rsidR="00AB4D46" w:rsidDel="005D5603">
          <w:rPr>
            <w:b/>
            <w:bCs/>
            <w:u w:val="single"/>
          </w:rPr>
          <w:delText xml:space="preserve"> </w:delText>
        </w:r>
        <w:r w:rsidR="00AB4D46" w:rsidDel="005D5603">
          <w:rPr>
            <w:b/>
            <w:bCs/>
          </w:rPr>
          <w:delText xml:space="preserve">  </w:delText>
        </w:r>
        <w:r w:rsidR="00AB4D46" w:rsidRPr="00C77291" w:rsidDel="005D5603">
          <w:rPr>
            <w:b/>
            <w:bCs/>
            <w:highlight w:val="cyan"/>
            <w:rPrChange w:id="240" w:author="Catherine Devine" w:date="2023-07-18T11:27:00Z">
              <w:rPr>
                <w:b/>
                <w:bCs/>
              </w:rPr>
            </w:rPrChange>
          </w:rPr>
          <w:delText>or get them designed?</w:delText>
        </w:r>
      </w:del>
    </w:p>
    <w:p w14:paraId="20C7970B" w14:textId="6A211BF3" w:rsidR="00590E64" w:rsidDel="005D5603" w:rsidRDefault="00590E64">
      <w:pPr>
        <w:rPr>
          <w:del w:id="241" w:author="Catherine Devine" w:date="2023-07-26T11:02:00Z"/>
          <w:b/>
          <w:bCs/>
        </w:rPr>
      </w:pPr>
    </w:p>
    <w:p w14:paraId="0DA1247A" w14:textId="133A2853" w:rsidR="006D6DD9" w:rsidDel="005D5603" w:rsidRDefault="006D6DD9">
      <w:pPr>
        <w:rPr>
          <w:del w:id="242" w:author="Catherine Devine" w:date="2023-07-26T11:02:00Z"/>
          <w:b/>
          <w:bCs/>
          <w:u w:val="single"/>
        </w:rPr>
      </w:pPr>
    </w:p>
    <w:p w14:paraId="2D37779F" w14:textId="012E00E2" w:rsidR="00386F3A" w:rsidDel="005D5603" w:rsidRDefault="00AB4D46">
      <w:pPr>
        <w:rPr>
          <w:del w:id="243" w:author="Catherine Devine" w:date="2023-07-26T11:02:00Z"/>
          <w:b/>
          <w:bCs/>
        </w:rPr>
      </w:pPr>
      <w:del w:id="244" w:author="Catherine Devine" w:date="2023-07-26T11:02:00Z">
        <w:r w:rsidRPr="00AB4D46" w:rsidDel="005D5603">
          <w:rPr>
            <w:b/>
            <w:bCs/>
            <w:u w:val="single"/>
          </w:rPr>
          <w:delText>Vision, Purpose</w:delText>
        </w:r>
        <w:r w:rsidR="00027FD1" w:rsidDel="005D5603">
          <w:rPr>
            <w:b/>
            <w:bCs/>
            <w:u w:val="single"/>
          </w:rPr>
          <w:delText xml:space="preserve">, </w:delText>
        </w:r>
        <w:r w:rsidRPr="00AB4D46" w:rsidDel="005D5603">
          <w:rPr>
            <w:b/>
            <w:bCs/>
            <w:u w:val="single"/>
          </w:rPr>
          <w:delText>Values</w:delText>
        </w:r>
        <w:r w:rsidR="00027FD1" w:rsidDel="005D5603">
          <w:rPr>
            <w:b/>
            <w:bCs/>
            <w:u w:val="single"/>
          </w:rPr>
          <w:delText xml:space="preserve"> &amp; Guiding Principles</w:delText>
        </w:r>
        <w:r w:rsidRPr="00AB4D46" w:rsidDel="005D5603">
          <w:rPr>
            <w:b/>
            <w:bCs/>
            <w:u w:val="single"/>
          </w:rPr>
          <w:delText xml:space="preserve"> </w:delText>
        </w:r>
        <w:r w:rsidDel="005D5603">
          <w:rPr>
            <w:b/>
            <w:bCs/>
          </w:rPr>
          <w:delText xml:space="preserve"> - these are still applicable</w:delText>
        </w:r>
        <w:r w:rsidR="00027FD1" w:rsidDel="005D5603">
          <w:rPr>
            <w:b/>
            <w:bCs/>
          </w:rPr>
          <w:delText xml:space="preserve">, </w:delText>
        </w:r>
        <w:r w:rsidR="00027FD1" w:rsidRPr="00C77291" w:rsidDel="005D5603">
          <w:rPr>
            <w:b/>
            <w:bCs/>
            <w:highlight w:val="cyan"/>
            <w:rPrChange w:id="245" w:author="Catherine Devine" w:date="2023-07-18T11:27:00Z">
              <w:rPr>
                <w:b/>
                <w:bCs/>
              </w:rPr>
            </w:rPrChange>
          </w:rPr>
          <w:delText>can we add colour to the Guiding Principles symbols?</w:delText>
        </w:r>
      </w:del>
    </w:p>
    <w:p w14:paraId="2A93A5BA" w14:textId="5CE49579" w:rsidR="00615AB4" w:rsidDel="005D5603" w:rsidRDefault="00615AB4">
      <w:pPr>
        <w:rPr>
          <w:del w:id="246" w:author="Catherine Devine" w:date="2023-07-26T11:02:00Z"/>
          <w:b/>
          <w:bCs/>
        </w:rPr>
      </w:pPr>
    </w:p>
    <w:p w14:paraId="0D71B773" w14:textId="5293CA3F" w:rsidR="00615AB4" w:rsidDel="005D5603" w:rsidRDefault="00615AB4" w:rsidP="009349FD">
      <w:pPr>
        <w:pStyle w:val="ListParagraph"/>
        <w:rPr>
          <w:del w:id="247" w:author="Catherine Devine" w:date="2023-07-26T11:02:00Z"/>
        </w:rPr>
      </w:pPr>
      <w:del w:id="248" w:author="Catherine Devine" w:date="2023-07-26T11:02:00Z">
        <w:r w:rsidDel="005D5603">
          <w:delText>Our Partnerships</w:delText>
        </w:r>
        <w:r w:rsidR="00E17B42" w:rsidDel="005D5603">
          <w:delText xml:space="preserve"> &amp; Affiliations</w:delText>
        </w:r>
      </w:del>
    </w:p>
    <w:p w14:paraId="254A7E5B" w14:textId="0AC2BD10" w:rsidR="00E17B42" w:rsidDel="005D5603" w:rsidRDefault="00E17B42" w:rsidP="00E17B42">
      <w:pPr>
        <w:rPr>
          <w:del w:id="249" w:author="Catherine Devine" w:date="2023-07-26T11:02:00Z"/>
        </w:rPr>
      </w:pPr>
    </w:p>
    <w:p w14:paraId="08D018C5" w14:textId="2B601602" w:rsidR="00E17B42" w:rsidDel="005D5603" w:rsidRDefault="00E17B42" w:rsidP="00E17B42">
      <w:pPr>
        <w:rPr>
          <w:del w:id="250" w:author="Catherine Devine" w:date="2023-07-26T11:02:00Z"/>
        </w:rPr>
      </w:pPr>
      <w:del w:id="251" w:author="Catherine Devine" w:date="2023-07-26T11:02:00Z">
        <w:r w:rsidRPr="00E17B42" w:rsidDel="005D5603">
          <w:delText xml:space="preserve">We </w:delText>
        </w:r>
        <w:r w:rsidDel="005D5603">
          <w:delText>seek out</w:delText>
        </w:r>
        <w:r w:rsidRPr="00E17B42" w:rsidDel="005D5603">
          <w:delText xml:space="preserve"> partnerships</w:delText>
        </w:r>
        <w:r w:rsidDel="005D5603">
          <w:delText>, affiliations</w:delText>
        </w:r>
        <w:r w:rsidRPr="00E17B42" w:rsidDel="005D5603">
          <w:delText xml:space="preserve"> and collaborations </w:delText>
        </w:r>
        <w:r w:rsidDel="005D5603">
          <w:delText xml:space="preserve">with organisations that share our values. These are </w:delText>
        </w:r>
        <w:r w:rsidRPr="00E17B42" w:rsidDel="005D5603">
          <w:delText xml:space="preserve">an integral </w:delText>
        </w:r>
        <w:r w:rsidDel="005D5603">
          <w:delText>part</w:delText>
        </w:r>
        <w:r w:rsidRPr="00E17B42" w:rsidDel="005D5603">
          <w:delText xml:space="preserve"> of our development</w:delText>
        </w:r>
        <w:r w:rsidDel="005D5603">
          <w:delText xml:space="preserve"> and</w:delText>
        </w:r>
        <w:r w:rsidRPr="00E17B42" w:rsidDel="005D5603">
          <w:delText xml:space="preserve"> increase our capacity </w:delText>
        </w:r>
        <w:r w:rsidR="00940CF1" w:rsidDel="005D5603">
          <w:delText xml:space="preserve">to provide responsive services </w:delText>
        </w:r>
        <w:r w:rsidRPr="00E17B42" w:rsidDel="005D5603">
          <w:delText xml:space="preserve">and strengthen our influence in building </w:delText>
        </w:r>
        <w:r w:rsidR="00940CF1" w:rsidDel="005D5603">
          <w:delText xml:space="preserve">stronger, </w:delText>
        </w:r>
        <w:r w:rsidRPr="00E17B42" w:rsidDel="005D5603">
          <w:delText>healthier communities</w:delText>
        </w:r>
        <w:r w:rsidR="00940CF1" w:rsidDel="005D5603">
          <w:delText>.</w:delText>
        </w:r>
        <w:r w:rsidDel="005D5603">
          <w:delText xml:space="preserve"> </w:delText>
        </w:r>
      </w:del>
    </w:p>
    <w:p w14:paraId="3B144496" w14:textId="20390E77" w:rsidR="00615AB4" w:rsidDel="005D5603" w:rsidRDefault="00615AB4" w:rsidP="00615AB4">
      <w:pPr>
        <w:rPr>
          <w:del w:id="252" w:author="Catherine Devine" w:date="2023-07-26T11:02:00Z"/>
        </w:rPr>
      </w:pPr>
    </w:p>
    <w:p w14:paraId="31BC3BE4" w14:textId="3E6ECE9E" w:rsidR="00615AB4" w:rsidRPr="005D35B7" w:rsidDel="005D5603" w:rsidRDefault="005D35B7" w:rsidP="00615AB4">
      <w:pPr>
        <w:rPr>
          <w:del w:id="253" w:author="Catherine Devine" w:date="2023-07-26T11:02:00Z"/>
          <w:b/>
          <w:bCs/>
        </w:rPr>
      </w:pPr>
      <w:del w:id="254" w:author="Catherine Devine" w:date="2023-07-26T11:02:00Z">
        <w:r w:rsidRPr="005D35B7" w:rsidDel="005D5603">
          <w:rPr>
            <w:b/>
            <w:bCs/>
          </w:rPr>
          <w:delText>Kiribati School and Centre for Children with Disabilities (KSCCD)</w:delText>
        </w:r>
      </w:del>
    </w:p>
    <w:p w14:paraId="60912CC8" w14:textId="1B314D55" w:rsidR="005D35B7" w:rsidDel="005D5603" w:rsidRDefault="005D35B7" w:rsidP="00615AB4">
      <w:pPr>
        <w:rPr>
          <w:del w:id="255" w:author="Catherine Devine" w:date="2023-07-26T11:02:00Z"/>
        </w:rPr>
      </w:pPr>
      <w:del w:id="256" w:author="Catherine Devine" w:date="2023-07-26T11:02:00Z">
        <w:r w:rsidDel="005D5603">
          <w:delText xml:space="preserve">In 2021, Guidestar developed a relationship and partnership with the </w:delText>
        </w:r>
        <w:r w:rsidRPr="005D35B7" w:rsidDel="005D5603">
          <w:delText>Kiribati School and Centre for Children with Disabilities</w:delText>
        </w:r>
        <w:r w:rsidDel="005D5603">
          <w:delText>.</w:delText>
        </w:r>
        <w:r w:rsidR="005F1214" w:rsidDel="005D5603">
          <w:delText xml:space="preserve"> </w:delText>
        </w:r>
      </w:del>
    </w:p>
    <w:p w14:paraId="349AA312" w14:textId="4D70871A" w:rsidR="005F1214" w:rsidDel="005D5603" w:rsidRDefault="005F1214" w:rsidP="00615AB4">
      <w:pPr>
        <w:rPr>
          <w:del w:id="257" w:author="Catherine Devine" w:date="2023-07-26T11:02:00Z"/>
        </w:rPr>
      </w:pPr>
    </w:p>
    <w:p w14:paraId="20E4BA80" w14:textId="3774DFDC" w:rsidR="005F1214" w:rsidRPr="005F1214" w:rsidDel="005D5603" w:rsidRDefault="005F1214" w:rsidP="005F1214">
      <w:pPr>
        <w:pStyle w:val="NormalWeb"/>
        <w:shd w:val="clear" w:color="auto" w:fill="FFFFFF"/>
        <w:rPr>
          <w:del w:id="258" w:author="Catherine Devine" w:date="2023-07-26T11:02:00Z"/>
          <w:rFonts w:ascii="Calibri Light" w:hAnsi="Calibri Light" w:cs="Calibri Light"/>
          <w:color w:val="313131"/>
          <w:sz w:val="22"/>
          <w:szCs w:val="22"/>
        </w:rPr>
      </w:pPr>
      <w:del w:id="259" w:author="Catherine Devine" w:date="2023-07-26T11:02:00Z">
        <w:r w:rsidRPr="005F1214" w:rsidDel="005D5603">
          <w:rPr>
            <w:rFonts w:ascii="Calibri Light" w:hAnsi="Calibri Light" w:cs="Calibri Light"/>
            <w:color w:val="313131"/>
            <w:sz w:val="22"/>
            <w:szCs w:val="22"/>
          </w:rPr>
          <w:delText>Kiribati comprises 32 low-lying atolls and the raised phosphate island of Banaba. These atolls straddle the equator in the mid-Pacific ocean. Apart from Banaba in the West, Kiribati has three groups of islands – the Gilbert Islands, the Phoenix Islands and the Line Islands</w:delText>
        </w:r>
        <w:r w:rsidDel="005D5603">
          <w:rPr>
            <w:rFonts w:ascii="Calibri Light" w:hAnsi="Calibri Light" w:cs="Calibri Light"/>
            <w:color w:val="313131"/>
            <w:sz w:val="22"/>
            <w:szCs w:val="22"/>
          </w:rPr>
          <w:delText xml:space="preserve">. </w:delText>
        </w:r>
        <w:r w:rsidRPr="005F1214" w:rsidDel="005D5603">
          <w:rPr>
            <w:rFonts w:ascii="Calibri Light" w:hAnsi="Calibri Light" w:cs="Calibri Light"/>
            <w:color w:val="313131"/>
            <w:sz w:val="22"/>
            <w:szCs w:val="22"/>
          </w:rPr>
          <w:delText xml:space="preserve">Kiribati's atolls are wide-spread, mostly less than two metres above sea level and vulnerable to the impacts of climate change. </w:delText>
        </w:r>
      </w:del>
    </w:p>
    <w:p w14:paraId="01D386A3" w14:textId="7921B234" w:rsidR="005F1214" w:rsidDel="005D5603" w:rsidRDefault="005F1214" w:rsidP="005F1214">
      <w:pPr>
        <w:pStyle w:val="NormalWeb"/>
        <w:shd w:val="clear" w:color="auto" w:fill="FFFFFF"/>
        <w:rPr>
          <w:del w:id="260" w:author="Catherine Devine" w:date="2023-07-26T11:02:00Z"/>
          <w:rFonts w:ascii="Calibri Light" w:hAnsi="Calibri Light" w:cs="Calibri Light"/>
          <w:color w:val="313131"/>
          <w:sz w:val="22"/>
          <w:szCs w:val="22"/>
        </w:rPr>
      </w:pPr>
      <w:del w:id="261" w:author="Catherine Devine" w:date="2023-07-26T11:02:00Z">
        <w:r w:rsidRPr="005F1214" w:rsidDel="005D5603">
          <w:rPr>
            <w:rFonts w:ascii="Calibri Light" w:hAnsi="Calibri Light" w:cs="Calibri Light"/>
            <w:color w:val="313131"/>
            <w:sz w:val="22"/>
            <w:szCs w:val="22"/>
          </w:rPr>
          <w:delText xml:space="preserve">Kiribati's population is estimated at 115,000. The atoll of Tarawa in the Gilberts group is the capital and contains half the country's population. </w:delText>
        </w:r>
      </w:del>
    </w:p>
    <w:p w14:paraId="46669EAE" w14:textId="5B9A98CD" w:rsidR="005F1214" w:rsidDel="005D5603" w:rsidRDefault="005F1214" w:rsidP="005F1214">
      <w:pPr>
        <w:pStyle w:val="NormalWeb"/>
        <w:shd w:val="clear" w:color="auto" w:fill="FFFFFF"/>
        <w:rPr>
          <w:del w:id="262" w:author="Catherine Devine" w:date="2023-07-26T11:02:00Z"/>
          <w:rFonts w:ascii="Calibri Light" w:hAnsi="Calibri Light" w:cs="Calibri Light"/>
          <w:color w:val="313131"/>
          <w:sz w:val="22"/>
          <w:szCs w:val="22"/>
        </w:rPr>
      </w:pPr>
      <w:del w:id="263" w:author="Catherine Devine" w:date="2023-07-26T11:02:00Z">
        <w:r w:rsidDel="005D5603">
          <w:rPr>
            <w:rFonts w:ascii="Calibri Light" w:hAnsi="Calibri Light" w:cs="Calibri Light"/>
            <w:color w:val="313131"/>
            <w:sz w:val="22"/>
            <w:szCs w:val="22"/>
          </w:rPr>
          <w:delText xml:space="preserve">The </w:delText>
        </w:r>
        <w:r w:rsidRPr="005F1214" w:rsidDel="005D5603">
          <w:rPr>
            <w:rFonts w:ascii="Calibri Light" w:hAnsi="Calibri Light" w:cs="Calibri Light"/>
            <w:color w:val="313131"/>
            <w:sz w:val="22"/>
            <w:szCs w:val="22"/>
          </w:rPr>
          <w:delText>Kiribati School and Centre for Children with Disabilities</w:delText>
        </w:r>
        <w:r w:rsidDel="005D5603">
          <w:rPr>
            <w:rFonts w:ascii="Calibri Light" w:hAnsi="Calibri Light" w:cs="Calibri Light"/>
            <w:color w:val="313131"/>
            <w:sz w:val="22"/>
            <w:szCs w:val="22"/>
          </w:rPr>
          <w:delText xml:space="preserve"> is located in the capital, Tarawa and currently caters for over 300 children with disability.  In 2022, Guidestar funded a</w:delText>
        </w:r>
        <w:r w:rsidR="00F014C4" w:rsidDel="005D5603">
          <w:rPr>
            <w:rFonts w:ascii="Calibri Light" w:hAnsi="Calibri Light" w:cs="Calibri Light"/>
            <w:color w:val="313131"/>
            <w:sz w:val="22"/>
            <w:szCs w:val="22"/>
          </w:rPr>
          <w:delText>n Incubator Store building</w:delText>
        </w:r>
        <w:r w:rsidR="00F014C4" w:rsidRPr="00F014C4" w:rsidDel="005D5603">
          <w:rPr>
            <w:rFonts w:ascii="Calibri Light" w:hAnsi="Calibri Light" w:cs="Calibri Light"/>
            <w:color w:val="313131"/>
            <w:sz w:val="22"/>
            <w:szCs w:val="22"/>
          </w:rPr>
          <w:delText xml:space="preserve"> where </w:delText>
        </w:r>
        <w:r w:rsidR="00F014C4" w:rsidDel="005D5603">
          <w:rPr>
            <w:rFonts w:ascii="Calibri Light" w:hAnsi="Calibri Light" w:cs="Calibri Light"/>
            <w:color w:val="313131"/>
            <w:sz w:val="22"/>
            <w:szCs w:val="22"/>
          </w:rPr>
          <w:delText>students develop numeracy and literacy skills through</w:delText>
        </w:r>
        <w:r w:rsidR="00F014C4" w:rsidRPr="00F014C4" w:rsidDel="005D5603">
          <w:rPr>
            <w:rFonts w:ascii="Calibri Light" w:hAnsi="Calibri Light" w:cs="Calibri Light"/>
            <w:color w:val="313131"/>
            <w:sz w:val="22"/>
            <w:szCs w:val="22"/>
          </w:rPr>
          <w:delText xml:space="preserve"> sell</w:delText>
        </w:r>
        <w:r w:rsidR="00F014C4" w:rsidDel="005D5603">
          <w:rPr>
            <w:rFonts w:ascii="Calibri Light" w:hAnsi="Calibri Light" w:cs="Calibri Light"/>
            <w:color w:val="313131"/>
            <w:sz w:val="22"/>
            <w:szCs w:val="22"/>
          </w:rPr>
          <w:delText>ing</w:delText>
        </w:r>
        <w:r w:rsidR="00F014C4" w:rsidRPr="00F014C4" w:rsidDel="005D5603">
          <w:rPr>
            <w:rFonts w:ascii="Calibri Light" w:hAnsi="Calibri Light" w:cs="Calibri Light"/>
            <w:color w:val="313131"/>
            <w:sz w:val="22"/>
            <w:szCs w:val="22"/>
          </w:rPr>
          <w:delText xml:space="preserve"> their produce to the </w:delText>
        </w:r>
        <w:r w:rsidR="00F014C4" w:rsidDel="005D5603">
          <w:rPr>
            <w:rFonts w:ascii="Calibri Light" w:hAnsi="Calibri Light" w:cs="Calibri Light"/>
            <w:color w:val="313131"/>
            <w:sz w:val="22"/>
            <w:szCs w:val="22"/>
          </w:rPr>
          <w:delText>local community</w:delText>
        </w:r>
        <w:r w:rsidR="00F014C4" w:rsidRPr="00F014C4" w:rsidDel="005D5603">
          <w:rPr>
            <w:rFonts w:ascii="Calibri Light" w:hAnsi="Calibri Light" w:cs="Calibri Light"/>
            <w:color w:val="313131"/>
            <w:sz w:val="22"/>
            <w:szCs w:val="22"/>
          </w:rPr>
          <w:delText xml:space="preserve"> and </w:delText>
        </w:r>
        <w:r w:rsidR="00F014C4" w:rsidDel="005D5603">
          <w:rPr>
            <w:rFonts w:ascii="Calibri Light" w:hAnsi="Calibri Light" w:cs="Calibri Light"/>
            <w:color w:val="313131"/>
            <w:sz w:val="22"/>
            <w:szCs w:val="22"/>
          </w:rPr>
          <w:delText xml:space="preserve">learn to </w:delText>
        </w:r>
        <w:r w:rsidR="00F014C4" w:rsidRPr="00F014C4" w:rsidDel="005D5603">
          <w:rPr>
            <w:rFonts w:ascii="Calibri Light" w:hAnsi="Calibri Light" w:cs="Calibri Light"/>
            <w:color w:val="313131"/>
            <w:sz w:val="22"/>
            <w:szCs w:val="22"/>
          </w:rPr>
          <w:delText>manage money in a real life situation</w:delText>
        </w:r>
        <w:r w:rsidR="00F014C4" w:rsidDel="005D5603">
          <w:rPr>
            <w:rFonts w:ascii="Calibri Light" w:hAnsi="Calibri Light" w:cs="Calibri Light"/>
            <w:color w:val="313131"/>
            <w:sz w:val="22"/>
            <w:szCs w:val="22"/>
          </w:rPr>
          <w:delText xml:space="preserve">. </w:delText>
        </w:r>
      </w:del>
    </w:p>
    <w:p w14:paraId="556AAC08" w14:textId="6B656BE0" w:rsidR="00F014C4" w:rsidDel="005D5603" w:rsidRDefault="00F014C4" w:rsidP="005F1214">
      <w:pPr>
        <w:pStyle w:val="NormalWeb"/>
        <w:shd w:val="clear" w:color="auto" w:fill="FFFFFF"/>
        <w:rPr>
          <w:del w:id="264" w:author="Catherine Devine" w:date="2023-07-26T11:02:00Z"/>
          <w:rFonts w:ascii="Calibri Light" w:hAnsi="Calibri Light" w:cs="Calibri Light"/>
          <w:color w:val="313131"/>
          <w:sz w:val="22"/>
          <w:szCs w:val="22"/>
        </w:rPr>
      </w:pPr>
      <w:del w:id="265" w:author="Catherine Devine" w:date="2023-07-26T11:02:00Z">
        <w:r w:rsidDel="005D5603">
          <w:rPr>
            <w:rFonts w:ascii="Calibri Light" w:hAnsi="Calibri Light" w:cs="Calibri Light"/>
            <w:color w:val="313131"/>
            <w:sz w:val="22"/>
            <w:szCs w:val="22"/>
          </w:rPr>
          <w:delText xml:space="preserve">(I have lots of photos and a few videos).  </w:delText>
        </w:r>
      </w:del>
    </w:p>
    <w:p w14:paraId="073A52BE" w14:textId="4F992DEA" w:rsidR="00F014C4" w:rsidDel="005D5603" w:rsidRDefault="00F014C4" w:rsidP="005F1214">
      <w:pPr>
        <w:pStyle w:val="NormalWeb"/>
        <w:shd w:val="clear" w:color="auto" w:fill="FFFFFF"/>
        <w:rPr>
          <w:del w:id="266" w:author="Catherine Devine" w:date="2023-07-26T11:02:00Z"/>
          <w:rFonts w:ascii="Calibri Light" w:hAnsi="Calibri Light" w:cs="Calibri Light"/>
          <w:color w:val="313131"/>
          <w:sz w:val="22"/>
          <w:szCs w:val="22"/>
        </w:rPr>
      </w:pPr>
      <w:del w:id="267" w:author="Catherine Devine" w:date="2023-07-26T11:02:00Z">
        <w:r w:rsidDel="005D5603">
          <w:rPr>
            <w:rFonts w:ascii="Calibri Light" w:hAnsi="Calibri Light" w:cs="Calibri Light"/>
            <w:color w:val="313131"/>
            <w:sz w:val="22"/>
            <w:szCs w:val="22"/>
          </w:rPr>
          <w:delText>We are currently looking to fund or part-fund equipment for the new sewing centre once building development has finished.  You can learn more about the School here:</w:delText>
        </w:r>
      </w:del>
    </w:p>
    <w:p w14:paraId="661398CA" w14:textId="13A8D015" w:rsidR="00F014C4" w:rsidDel="005D5603" w:rsidRDefault="00000000" w:rsidP="005F1214">
      <w:pPr>
        <w:pStyle w:val="NormalWeb"/>
        <w:shd w:val="clear" w:color="auto" w:fill="FFFFFF"/>
        <w:rPr>
          <w:del w:id="268" w:author="Catherine Devine" w:date="2023-07-26T11:02:00Z"/>
          <w:rFonts w:ascii="Calibri Light" w:hAnsi="Calibri Light" w:cs="Calibri Light"/>
          <w:color w:val="313131"/>
          <w:sz w:val="22"/>
          <w:szCs w:val="22"/>
        </w:rPr>
      </w:pPr>
      <w:del w:id="269" w:author="Catherine Devine" w:date="2023-07-26T11:02:00Z">
        <w:r w:rsidDel="005D5603">
          <w:fldChar w:fldCharType="begin"/>
        </w:r>
        <w:r w:rsidDel="005D5603">
          <w:delInstrText>HYPERLINK "https://www.facebook.com/kiribatispecialschool/"</w:delInstrText>
        </w:r>
        <w:r w:rsidDel="005D5603">
          <w:fldChar w:fldCharType="separate"/>
        </w:r>
        <w:r w:rsidR="00F014C4" w:rsidRPr="00E23292" w:rsidDel="005D5603">
          <w:rPr>
            <w:rStyle w:val="Hyperlink"/>
            <w:rFonts w:ascii="Calibri Light" w:hAnsi="Calibri Light" w:cs="Calibri Light"/>
            <w:sz w:val="22"/>
            <w:szCs w:val="22"/>
          </w:rPr>
          <w:delText>https://www.facebook.com/kiribatispecialschool/</w:delText>
        </w:r>
        <w:r w:rsidDel="005D5603">
          <w:rPr>
            <w:rStyle w:val="Hyperlink"/>
            <w:rFonts w:ascii="Calibri Light" w:hAnsi="Calibri Light" w:cs="Calibri Light"/>
            <w:sz w:val="22"/>
            <w:szCs w:val="22"/>
          </w:rPr>
          <w:fldChar w:fldCharType="end"/>
        </w:r>
      </w:del>
    </w:p>
    <w:p w14:paraId="4CB15B8B" w14:textId="0C23D6F9" w:rsidR="00F014C4" w:rsidRPr="00F014C4" w:rsidDel="005D5603" w:rsidRDefault="00F014C4" w:rsidP="00F014C4">
      <w:pPr>
        <w:pStyle w:val="NormalWeb"/>
        <w:shd w:val="clear" w:color="auto" w:fill="FFFFFF"/>
        <w:spacing w:after="0" w:afterAutospacing="0"/>
        <w:rPr>
          <w:del w:id="270" w:author="Catherine Devine" w:date="2023-07-26T11:02:00Z"/>
          <w:rFonts w:ascii="Calibri Light" w:hAnsi="Calibri Light" w:cs="Calibri Light"/>
          <w:b/>
          <w:bCs/>
          <w:color w:val="313131"/>
          <w:sz w:val="22"/>
          <w:szCs w:val="22"/>
        </w:rPr>
      </w:pPr>
      <w:del w:id="271" w:author="Catherine Devine" w:date="2023-07-26T11:02:00Z">
        <w:r w:rsidRPr="00F014C4" w:rsidDel="005D5603">
          <w:rPr>
            <w:rFonts w:ascii="Calibri Light" w:hAnsi="Calibri Light" w:cs="Calibri Light"/>
            <w:b/>
            <w:bCs/>
            <w:color w:val="313131"/>
            <w:sz w:val="22"/>
            <w:szCs w:val="22"/>
          </w:rPr>
          <w:delText>Moondani Balluk – Academic Unit at Victoria University</w:delText>
        </w:r>
      </w:del>
    </w:p>
    <w:p w14:paraId="60EE503A" w14:textId="7F0C09A0" w:rsidR="00D25640" w:rsidDel="005D5603" w:rsidRDefault="00D25640" w:rsidP="00D25640">
      <w:pPr>
        <w:pStyle w:val="NormalWeb"/>
        <w:spacing w:before="0" w:beforeAutospacing="0" w:after="0" w:afterAutospacing="0"/>
        <w:rPr>
          <w:del w:id="272" w:author="Catherine Devine" w:date="2023-07-26T11:02:00Z"/>
          <w:rFonts w:ascii="Calibri Light" w:hAnsi="Calibri Light" w:cs="Calibri Light"/>
          <w:b/>
          <w:bCs/>
          <w:color w:val="313131"/>
          <w:sz w:val="22"/>
          <w:szCs w:val="22"/>
        </w:rPr>
      </w:pPr>
      <w:del w:id="273" w:author="Catherine Devine" w:date="2023-07-26T11:02:00Z">
        <w:r w:rsidRPr="00D25640" w:rsidDel="005D5603">
          <w:rPr>
            <w:rFonts w:ascii="Calibri Light" w:hAnsi="Calibri Light" w:cs="Calibri Light"/>
            <w:color w:val="313131"/>
            <w:sz w:val="22"/>
            <w:szCs w:val="22"/>
          </w:rPr>
          <w:delText>Moondani Balluk means ‘embrace people’ in the Woiwurrung language of the Wurundjeri people. Moondani Balluk is a culturally safe and supportive place for Aboriginal students and staff at Victoria University. The Indigenous research agenda led by Moondani Balluk is pursuing epistemic justice outcomes within a framework of decolonisation to create spaces that privilege Blak lives, Blak experiences and Blak participation.</w:delText>
        </w:r>
        <w:r w:rsidRPr="00D25640" w:rsidDel="005D5603">
          <w:rPr>
            <w:rFonts w:ascii="Calibri Light" w:hAnsi="Calibri Light" w:cs="Calibri Light"/>
            <w:b/>
            <w:bCs/>
            <w:color w:val="313131"/>
            <w:sz w:val="22"/>
            <w:szCs w:val="22"/>
          </w:rPr>
          <w:delText xml:space="preserve"> </w:delText>
        </w:r>
      </w:del>
    </w:p>
    <w:p w14:paraId="5765EE10" w14:textId="0BDA3FC8" w:rsidR="00D25640" w:rsidRPr="00D25640" w:rsidDel="005D5603" w:rsidRDefault="00D25640" w:rsidP="00D25640">
      <w:pPr>
        <w:pStyle w:val="NormalWeb"/>
        <w:spacing w:before="0" w:beforeAutospacing="0" w:after="0" w:afterAutospacing="0"/>
        <w:rPr>
          <w:del w:id="274" w:author="Catherine Devine" w:date="2023-07-26T11:02:00Z"/>
          <w:rFonts w:ascii="Calibri Light" w:hAnsi="Calibri Light" w:cs="Calibri Light"/>
          <w:color w:val="313131"/>
          <w:sz w:val="22"/>
          <w:szCs w:val="22"/>
        </w:rPr>
      </w:pPr>
    </w:p>
    <w:p w14:paraId="3188A4F3" w14:textId="3508AE94" w:rsidR="00D25640" w:rsidRPr="00D25640" w:rsidDel="005D5603" w:rsidRDefault="00D25640" w:rsidP="00D25640">
      <w:pPr>
        <w:pStyle w:val="NormalWeb"/>
        <w:spacing w:before="0" w:beforeAutospacing="0" w:after="0" w:afterAutospacing="0"/>
        <w:rPr>
          <w:del w:id="275" w:author="Catherine Devine" w:date="2023-07-26T11:02:00Z"/>
          <w:rFonts w:ascii="Calibri Light" w:hAnsi="Calibri Light" w:cs="Calibri Light"/>
          <w:color w:val="313131"/>
          <w:sz w:val="22"/>
          <w:szCs w:val="22"/>
        </w:rPr>
      </w:pPr>
      <w:del w:id="276" w:author="Catherine Devine" w:date="2023-07-26T11:02:00Z">
        <w:r w:rsidDel="005D5603">
          <w:rPr>
            <w:rFonts w:ascii="Calibri Light" w:hAnsi="Calibri Light" w:cs="Calibri Light"/>
            <w:color w:val="313131"/>
            <w:sz w:val="22"/>
            <w:szCs w:val="22"/>
          </w:rPr>
          <w:delText>(</w:delText>
        </w:r>
        <w:r w:rsidRPr="00D25640" w:rsidDel="005D5603">
          <w:rPr>
            <w:rFonts w:ascii="Calibri Light" w:hAnsi="Calibri Light" w:cs="Calibri Light"/>
            <w:color w:val="313131"/>
            <w:sz w:val="22"/>
            <w:szCs w:val="22"/>
          </w:rPr>
          <w:delText>The term ‘Blak’ was developed by Destiny Deacon as part of a symbolic but potent strategy of reclaiming colonialist language to create means of self- definition and expression’ (Perkins &amp; Williamson, 1994, p. 20)</w:delText>
        </w:r>
        <w:r w:rsidDel="005D5603">
          <w:rPr>
            <w:rFonts w:ascii="Calibri Light" w:hAnsi="Calibri Light" w:cs="Calibri Light"/>
            <w:color w:val="313131"/>
            <w:sz w:val="22"/>
            <w:szCs w:val="22"/>
          </w:rPr>
          <w:delText xml:space="preserve"> ).</w:delText>
        </w:r>
      </w:del>
    </w:p>
    <w:p w14:paraId="58F73541" w14:textId="5FD8B798" w:rsidR="00D25640" w:rsidDel="005D5603" w:rsidRDefault="00F014C4" w:rsidP="00D25640">
      <w:pPr>
        <w:pStyle w:val="NormalWeb"/>
        <w:shd w:val="clear" w:color="auto" w:fill="FFFFFF"/>
        <w:rPr>
          <w:del w:id="277" w:author="Catherine Devine" w:date="2023-07-26T11:02:00Z"/>
          <w:rFonts w:ascii="Calibri Light" w:hAnsi="Calibri Light" w:cs="Calibri Light"/>
          <w:color w:val="313131"/>
          <w:sz w:val="22"/>
          <w:szCs w:val="22"/>
        </w:rPr>
      </w:pPr>
      <w:del w:id="278" w:author="Catherine Devine" w:date="2023-07-26T11:02:00Z">
        <w:r w:rsidDel="005D5603">
          <w:rPr>
            <w:rFonts w:ascii="Calibri Light" w:hAnsi="Calibri Light" w:cs="Calibri Light"/>
            <w:color w:val="313131"/>
            <w:sz w:val="22"/>
            <w:szCs w:val="22"/>
          </w:rPr>
          <w:delText xml:space="preserve">In </w:delText>
        </w:r>
        <w:r w:rsidR="00D25640" w:rsidDel="005D5603">
          <w:rPr>
            <w:rFonts w:ascii="Calibri Light" w:hAnsi="Calibri Light" w:cs="Calibri Light"/>
            <w:color w:val="313131"/>
            <w:sz w:val="22"/>
            <w:szCs w:val="22"/>
          </w:rPr>
          <w:delText xml:space="preserve">2022, Guidestar commenced a partnership with Moondani Balluk to support the Blak Women’s Healing Project.  This project invites </w:delText>
        </w:r>
        <w:r w:rsidR="00D25640" w:rsidRPr="00D25640" w:rsidDel="005D5603">
          <w:rPr>
            <w:rFonts w:ascii="Calibri Light" w:hAnsi="Calibri Light" w:cs="Calibri Light"/>
            <w:color w:val="313131"/>
            <w:sz w:val="22"/>
            <w:szCs w:val="22"/>
          </w:rPr>
          <w:delText xml:space="preserve">Aboriginal women in the community who have experiences with the child protection and/or criminal justice systems and Aboriginal women in Dame Phyllis Frost </w:delText>
        </w:r>
        <w:r w:rsidR="00D25640" w:rsidDel="005D5603">
          <w:rPr>
            <w:rFonts w:ascii="Calibri Light" w:hAnsi="Calibri Light" w:cs="Calibri Light"/>
            <w:color w:val="313131"/>
            <w:sz w:val="22"/>
            <w:szCs w:val="22"/>
          </w:rPr>
          <w:delText xml:space="preserve">Centre </w:delText>
        </w:r>
        <w:r w:rsidR="00D25640" w:rsidRPr="00D25640" w:rsidDel="005D5603">
          <w:rPr>
            <w:rFonts w:ascii="Calibri Light" w:hAnsi="Calibri Light" w:cs="Calibri Light"/>
            <w:color w:val="313131"/>
            <w:sz w:val="22"/>
            <w:szCs w:val="22"/>
          </w:rPr>
          <w:delText xml:space="preserve">to participate in a series of yarning and cultural practice workshops. Participants are also invited to participate in research yarning along the way. </w:delText>
        </w:r>
      </w:del>
    </w:p>
    <w:p w14:paraId="551BAF68" w14:textId="40EF7CD1" w:rsidR="00D25640" w:rsidDel="005D5603" w:rsidRDefault="00000000" w:rsidP="00D25640">
      <w:pPr>
        <w:pStyle w:val="NormalWeb"/>
        <w:shd w:val="clear" w:color="auto" w:fill="FFFFFF"/>
        <w:rPr>
          <w:del w:id="279" w:author="Catherine Devine" w:date="2023-07-26T11:02:00Z"/>
          <w:rFonts w:ascii="Calibri Light" w:hAnsi="Calibri Light" w:cs="Calibri Light"/>
          <w:color w:val="313131"/>
          <w:sz w:val="22"/>
          <w:szCs w:val="22"/>
        </w:rPr>
      </w:pPr>
      <w:del w:id="280" w:author="Catherine Devine" w:date="2023-07-26T11:02:00Z">
        <w:r w:rsidDel="005D5603">
          <w:fldChar w:fldCharType="begin"/>
        </w:r>
        <w:r w:rsidDel="005D5603">
          <w:delInstrText>HYPERLINK "https://www.vu.edu.au/about-vu/university-profile/moondani-balluk"</w:delInstrText>
        </w:r>
        <w:r w:rsidDel="005D5603">
          <w:fldChar w:fldCharType="separate"/>
        </w:r>
        <w:r w:rsidR="00D25640" w:rsidRPr="00E23292" w:rsidDel="005D5603">
          <w:rPr>
            <w:rStyle w:val="Hyperlink"/>
            <w:rFonts w:ascii="Calibri Light" w:hAnsi="Calibri Light" w:cs="Calibri Light"/>
            <w:sz w:val="22"/>
            <w:szCs w:val="22"/>
          </w:rPr>
          <w:delText>https://www.vu.edu.au/about-vu/university-profile/moondani-balluk</w:delText>
        </w:r>
        <w:r w:rsidDel="005D5603">
          <w:rPr>
            <w:rStyle w:val="Hyperlink"/>
            <w:rFonts w:ascii="Calibri Light" w:hAnsi="Calibri Light" w:cs="Calibri Light"/>
            <w:sz w:val="22"/>
            <w:szCs w:val="22"/>
          </w:rPr>
          <w:fldChar w:fldCharType="end"/>
        </w:r>
      </w:del>
    </w:p>
    <w:p w14:paraId="20F659DA" w14:textId="316717C3" w:rsidR="00D25640" w:rsidRPr="00D25640" w:rsidDel="005D5603" w:rsidRDefault="00D25640" w:rsidP="00D25640">
      <w:pPr>
        <w:pStyle w:val="NormalWeb"/>
        <w:shd w:val="clear" w:color="auto" w:fill="FFFFFF"/>
        <w:spacing w:after="0" w:afterAutospacing="0"/>
        <w:rPr>
          <w:del w:id="281" w:author="Catherine Devine" w:date="2023-07-26T11:02:00Z"/>
          <w:rFonts w:ascii="Calibri Light" w:hAnsi="Calibri Light" w:cs="Calibri Light"/>
          <w:b/>
          <w:bCs/>
          <w:color w:val="313131"/>
          <w:sz w:val="22"/>
          <w:szCs w:val="22"/>
        </w:rPr>
      </w:pPr>
      <w:del w:id="282" w:author="Catherine Devine" w:date="2023-07-26T11:02:00Z">
        <w:r w:rsidRPr="00D25640" w:rsidDel="005D5603">
          <w:rPr>
            <w:rFonts w:ascii="Calibri Light" w:hAnsi="Calibri Light" w:cs="Calibri Light"/>
            <w:b/>
            <w:bCs/>
            <w:color w:val="313131"/>
            <w:sz w:val="22"/>
            <w:szCs w:val="22"/>
          </w:rPr>
          <w:delText>St Mary’s House of Welcome</w:delText>
        </w:r>
      </w:del>
    </w:p>
    <w:p w14:paraId="5D6EC12E" w14:textId="1D9E1170" w:rsidR="00D25640" w:rsidDel="005D5603" w:rsidRDefault="00697CAF" w:rsidP="00D25640">
      <w:pPr>
        <w:pStyle w:val="NormalWeb"/>
        <w:shd w:val="clear" w:color="auto" w:fill="FFFFFF"/>
        <w:spacing w:before="0" w:beforeAutospacing="0"/>
        <w:rPr>
          <w:del w:id="283" w:author="Catherine Devine" w:date="2023-07-26T11:02:00Z"/>
          <w:rFonts w:ascii="Calibri Light" w:hAnsi="Calibri Light" w:cs="Calibri Light"/>
          <w:color w:val="313131"/>
          <w:sz w:val="22"/>
          <w:szCs w:val="22"/>
        </w:rPr>
      </w:pPr>
      <w:del w:id="284" w:author="Catherine Devine" w:date="2023-07-26T11:02:00Z">
        <w:r w:rsidRPr="00697CAF" w:rsidDel="005D5603">
          <w:rPr>
            <w:rFonts w:ascii="Calibri Light" w:hAnsi="Calibri Light" w:cs="Calibri Light"/>
            <w:color w:val="313131"/>
            <w:sz w:val="22"/>
            <w:szCs w:val="22"/>
          </w:rPr>
          <w:delText>St Mary’s House of Welcome is a not-for-profit open access centre in the heart of Melbourne providing basic essential services to people who are homeless and experiencing poverty, severe and persistent mental health issues, and those who are extremely isolated and socially marginalised.</w:delText>
        </w:r>
      </w:del>
    </w:p>
    <w:p w14:paraId="7806BE07" w14:textId="2553EFF6" w:rsidR="00697CAF" w:rsidDel="005D5603" w:rsidRDefault="00697CAF" w:rsidP="00697CAF">
      <w:pPr>
        <w:pStyle w:val="NormalWeb"/>
        <w:shd w:val="clear" w:color="auto" w:fill="FFFFFF"/>
        <w:spacing w:before="0" w:beforeAutospacing="0" w:after="0" w:afterAutospacing="0"/>
        <w:rPr>
          <w:del w:id="285" w:author="Catherine Devine" w:date="2023-07-26T11:02:00Z"/>
          <w:rFonts w:ascii="Calibri Light" w:hAnsi="Calibri Light" w:cs="Calibri Light"/>
          <w:color w:val="313131"/>
          <w:sz w:val="22"/>
          <w:szCs w:val="22"/>
        </w:rPr>
      </w:pPr>
      <w:del w:id="286" w:author="Catherine Devine" w:date="2023-07-26T11:02:00Z">
        <w:r w:rsidDel="005D5603">
          <w:rPr>
            <w:rFonts w:ascii="Calibri Light" w:hAnsi="Calibri Light" w:cs="Calibri Light"/>
            <w:color w:val="313131"/>
            <w:sz w:val="22"/>
            <w:szCs w:val="22"/>
          </w:rPr>
          <w:delText xml:space="preserve">In 2023, Guidestar and </w:delText>
        </w:r>
        <w:r w:rsidRPr="00697CAF" w:rsidDel="005D5603">
          <w:rPr>
            <w:rFonts w:ascii="Calibri Light" w:hAnsi="Calibri Light" w:cs="Calibri Light"/>
            <w:color w:val="313131"/>
            <w:sz w:val="22"/>
            <w:szCs w:val="22"/>
          </w:rPr>
          <w:delText>St Mary’s House of Welcome</w:delText>
        </w:r>
        <w:r w:rsidDel="005D5603">
          <w:rPr>
            <w:rFonts w:ascii="Calibri Light" w:hAnsi="Calibri Light" w:cs="Calibri Light"/>
            <w:color w:val="313131"/>
            <w:sz w:val="22"/>
            <w:szCs w:val="22"/>
          </w:rPr>
          <w:delText xml:space="preserve"> developed a relationship based around shared values with </w:delText>
        </w:r>
        <w:r w:rsidRPr="00697CAF" w:rsidDel="005D5603">
          <w:rPr>
            <w:rFonts w:ascii="Calibri Light" w:hAnsi="Calibri Light" w:cs="Calibri Light"/>
            <w:color w:val="313131"/>
            <w:sz w:val="22"/>
            <w:szCs w:val="22"/>
          </w:rPr>
          <w:delText>St Mary’s House of Welcome</w:delText>
        </w:r>
        <w:r w:rsidDel="005D5603">
          <w:rPr>
            <w:rFonts w:ascii="Calibri Light" w:hAnsi="Calibri Light" w:cs="Calibri Light"/>
            <w:color w:val="313131"/>
            <w:sz w:val="22"/>
            <w:szCs w:val="22"/>
          </w:rPr>
          <w:delText xml:space="preserve"> providing feedback and evaluation  of Guidestar’s e-Learning platform. We are seeking other opportunities for collaboration.</w:delText>
        </w:r>
      </w:del>
    </w:p>
    <w:p w14:paraId="6B93582B" w14:textId="2029784D" w:rsidR="00697CAF" w:rsidDel="005D5603" w:rsidRDefault="00697CAF" w:rsidP="00697CAF">
      <w:pPr>
        <w:pStyle w:val="NormalWeb"/>
        <w:shd w:val="clear" w:color="auto" w:fill="FFFFFF"/>
        <w:spacing w:before="0" w:beforeAutospacing="0" w:after="0" w:afterAutospacing="0"/>
        <w:rPr>
          <w:del w:id="287" w:author="Catherine Devine" w:date="2023-07-26T11:02:00Z"/>
          <w:rFonts w:ascii="Calibri Light" w:hAnsi="Calibri Light" w:cs="Calibri Light"/>
          <w:color w:val="313131"/>
          <w:sz w:val="22"/>
          <w:szCs w:val="22"/>
        </w:rPr>
      </w:pPr>
    </w:p>
    <w:p w14:paraId="3896CD40" w14:textId="636A6D12" w:rsidR="00697CAF" w:rsidDel="005D5603" w:rsidRDefault="00000000" w:rsidP="00697CAF">
      <w:pPr>
        <w:pStyle w:val="NormalWeb"/>
        <w:shd w:val="clear" w:color="auto" w:fill="FFFFFF"/>
        <w:spacing w:before="0" w:beforeAutospacing="0" w:after="0" w:afterAutospacing="0"/>
        <w:rPr>
          <w:del w:id="288" w:author="Catherine Devine" w:date="2023-07-26T11:02:00Z"/>
          <w:rFonts w:ascii="Calibri Light" w:hAnsi="Calibri Light" w:cs="Calibri Light"/>
          <w:color w:val="313131"/>
          <w:sz w:val="22"/>
          <w:szCs w:val="22"/>
        </w:rPr>
      </w:pPr>
      <w:del w:id="289" w:author="Catherine Devine" w:date="2023-07-26T11:02:00Z">
        <w:r w:rsidDel="005D5603">
          <w:fldChar w:fldCharType="begin"/>
        </w:r>
        <w:r w:rsidDel="005D5603">
          <w:delInstrText>HYPERLINK "https://www.smhow.org.au/"</w:delInstrText>
        </w:r>
        <w:r w:rsidDel="005D5603">
          <w:fldChar w:fldCharType="separate"/>
        </w:r>
        <w:r w:rsidR="00697CAF" w:rsidRPr="00E23292" w:rsidDel="005D5603">
          <w:rPr>
            <w:rStyle w:val="Hyperlink"/>
            <w:rFonts w:ascii="Calibri Light" w:hAnsi="Calibri Light" w:cs="Calibri Light"/>
            <w:sz w:val="22"/>
            <w:szCs w:val="22"/>
          </w:rPr>
          <w:delText>https://www.smhow.org.au/</w:delText>
        </w:r>
        <w:r w:rsidDel="005D5603">
          <w:rPr>
            <w:rStyle w:val="Hyperlink"/>
            <w:rFonts w:ascii="Calibri Light" w:hAnsi="Calibri Light" w:cs="Calibri Light"/>
            <w:sz w:val="22"/>
            <w:szCs w:val="22"/>
          </w:rPr>
          <w:fldChar w:fldCharType="end"/>
        </w:r>
      </w:del>
    </w:p>
    <w:p w14:paraId="2A3D39B2" w14:textId="04E73B43" w:rsidR="005D35B7" w:rsidDel="005D5603" w:rsidRDefault="005D35B7" w:rsidP="00615AB4">
      <w:pPr>
        <w:rPr>
          <w:del w:id="290" w:author="Catherine Devine" w:date="2023-07-26T11:02:00Z"/>
        </w:rPr>
      </w:pPr>
    </w:p>
    <w:p w14:paraId="3FABFC87" w14:textId="35D92626" w:rsidR="00AB4D46" w:rsidDel="005D5603" w:rsidRDefault="00AB4D46">
      <w:pPr>
        <w:rPr>
          <w:del w:id="291" w:author="Catherine Devine" w:date="2023-07-26T11:02:00Z"/>
          <w:b/>
          <w:bCs/>
        </w:rPr>
      </w:pPr>
    </w:p>
    <w:p w14:paraId="42A688AE" w14:textId="252981A3" w:rsidR="00FC2495" w:rsidDel="005D5603" w:rsidRDefault="001424F6" w:rsidP="009349FD">
      <w:pPr>
        <w:pStyle w:val="ListParagraph"/>
        <w:rPr>
          <w:del w:id="292" w:author="Catherine Devine" w:date="2023-07-26T11:02:00Z"/>
        </w:rPr>
      </w:pPr>
      <w:del w:id="293" w:author="Catherine Devine" w:date="2023-07-26T11:02:00Z">
        <w:r w:rsidDel="005D5603">
          <w:delText>Our</w:delText>
        </w:r>
        <w:r w:rsidR="00FC2495" w:rsidDel="005D5603">
          <w:delText xml:space="preserve"> Certifications &amp; Accreditations</w:delText>
        </w:r>
      </w:del>
    </w:p>
    <w:p w14:paraId="09D66670" w14:textId="445F1C7C" w:rsidR="00FC2495" w:rsidDel="005D5603" w:rsidRDefault="00FC2495" w:rsidP="00FC2495">
      <w:pPr>
        <w:rPr>
          <w:del w:id="294" w:author="Catherine Devine" w:date="2023-07-26T11:02:00Z"/>
        </w:rPr>
      </w:pPr>
    </w:p>
    <w:p w14:paraId="7CF9F6C6" w14:textId="7235DBE6" w:rsidR="00FC2495" w:rsidDel="005D5603" w:rsidRDefault="00FC2495" w:rsidP="00FC2495">
      <w:pPr>
        <w:rPr>
          <w:del w:id="295" w:author="Catherine Devine" w:date="2023-07-26T11:02:00Z"/>
        </w:rPr>
      </w:pPr>
      <w:del w:id="296" w:author="Catherine Devine" w:date="2023-07-26T11:02:00Z">
        <w:r w:rsidRPr="00FC2495" w:rsidDel="005D5603">
          <w:delText xml:space="preserve">Accreditation </w:delText>
        </w:r>
        <w:r w:rsidDel="005D5603">
          <w:delText xml:space="preserve">is a formal program conducted by an independent third party </w:delText>
        </w:r>
        <w:r w:rsidR="00EC5936" w:rsidDel="005D5603">
          <w:delText>verifying</w:delText>
        </w:r>
        <w:r w:rsidDel="005D5603">
          <w:delText xml:space="preserve"> that </w:delText>
        </w:r>
        <w:r w:rsidR="00EC5936" w:rsidDel="005D5603">
          <w:delText>Guidestar</w:delText>
        </w:r>
        <w:r w:rsidDel="005D5603">
          <w:delText xml:space="preserve"> </w:delText>
        </w:r>
        <w:r w:rsidR="00EC5936" w:rsidDel="005D5603">
          <w:delText xml:space="preserve">is compliant with and meets requirements of governing standards. </w:delText>
        </w:r>
        <w:r w:rsidRPr="00FC2495" w:rsidDel="005D5603">
          <w:delText xml:space="preserve">It is a formal program where trained independent reviewers assess evidence of implementation for specified </w:delText>
        </w:r>
        <w:r w:rsidR="00EC5936" w:rsidDel="005D5603">
          <w:delText xml:space="preserve">industry </w:delText>
        </w:r>
        <w:r w:rsidRPr="00FC2495" w:rsidDel="005D5603">
          <w:delText>standards.</w:delText>
        </w:r>
        <w:r w:rsidR="00EC5936" w:rsidDel="005D5603">
          <w:delText xml:space="preserve"> Formal assessments take place every three years and, in the case of the NDIS there is a mid-cycle audit at the 18 month mark. Once the assessors have verified that we have met the required standards, a certification is issues.</w:delText>
        </w:r>
      </w:del>
    </w:p>
    <w:p w14:paraId="1EB6E8F6" w14:textId="1741EFC2" w:rsidR="00EC5936" w:rsidDel="005D5603" w:rsidRDefault="00EC5936" w:rsidP="00FC2495">
      <w:pPr>
        <w:rPr>
          <w:del w:id="297" w:author="Catherine Devine" w:date="2023-07-26T11:02:00Z"/>
        </w:rPr>
      </w:pPr>
    </w:p>
    <w:p w14:paraId="1A695A7E" w14:textId="05F14BAB" w:rsidR="00EC5936" w:rsidRPr="00FC2495" w:rsidDel="005D5603" w:rsidRDefault="00EC5936" w:rsidP="00FC2495">
      <w:pPr>
        <w:rPr>
          <w:del w:id="298" w:author="Catherine Devine" w:date="2023-07-26T11:02:00Z"/>
        </w:rPr>
      </w:pPr>
      <w:del w:id="299" w:author="Catherine Devine" w:date="2023-07-26T11:02:00Z">
        <w:r w:rsidDel="005D5603">
          <w:delText xml:space="preserve">Guidestar has demonstrated compliance </w:delText>
        </w:r>
        <w:r w:rsidR="00BC6330" w:rsidDel="005D5603">
          <w:delText xml:space="preserve">with </w:delText>
        </w:r>
        <w:r w:rsidDel="005D5603">
          <w:delText>and achieved the following certifica</w:delText>
        </w:r>
        <w:r w:rsidR="00BC6330" w:rsidDel="005D5603">
          <w:delText>t</w:delText>
        </w:r>
        <w:r w:rsidDel="005D5603">
          <w:delText>ions:</w:delText>
        </w:r>
      </w:del>
    </w:p>
    <w:p w14:paraId="0398D080" w14:textId="14F08A22" w:rsidR="00FC2495" w:rsidDel="005D5603" w:rsidRDefault="00FC2495" w:rsidP="00FC2495">
      <w:pPr>
        <w:rPr>
          <w:del w:id="300" w:author="Catherine Devine" w:date="2023-07-26T11:02:00Z"/>
          <w:b/>
          <w:bCs/>
        </w:rPr>
      </w:pPr>
    </w:p>
    <w:p w14:paraId="01248765" w14:textId="1304DE5C" w:rsidR="00FC2495" w:rsidRPr="002E7900" w:rsidDel="005D5603" w:rsidRDefault="00FC2495" w:rsidP="00FC2495">
      <w:pPr>
        <w:rPr>
          <w:del w:id="301" w:author="Catherine Devine" w:date="2023-07-26T11:02:00Z"/>
          <w:b/>
          <w:bCs/>
        </w:rPr>
      </w:pPr>
      <w:del w:id="302" w:author="Catherine Devine" w:date="2023-07-26T11:02:00Z">
        <w:r w:rsidRPr="002E7900" w:rsidDel="005D5603">
          <w:rPr>
            <w:b/>
            <w:bCs/>
          </w:rPr>
          <w:delText>NDIS Registered Provider</w:delText>
        </w:r>
      </w:del>
    </w:p>
    <w:p w14:paraId="716AE3B6" w14:textId="301F63B5" w:rsidR="00FC2495" w:rsidRPr="002E7900" w:rsidDel="005D5603" w:rsidRDefault="00FC2495" w:rsidP="00FC2495">
      <w:pPr>
        <w:rPr>
          <w:del w:id="303" w:author="Catherine Devine" w:date="2023-07-26T11:02:00Z"/>
        </w:rPr>
      </w:pPr>
      <w:del w:id="304" w:author="Catherine Devine" w:date="2023-07-26T11:02:00Z">
        <w:r w:rsidDel="005D5603">
          <w:delText>This means that Guidestar has met all</w:delText>
        </w:r>
        <w:r w:rsidRPr="002E7900" w:rsidDel="005D5603">
          <w:delText xml:space="preserve"> requirements to become registered and maintain registration with the NDIS Commission</w:delText>
        </w:r>
        <w:r w:rsidDel="005D5603">
          <w:delText xml:space="preserve"> and met our </w:delText>
        </w:r>
        <w:r w:rsidRPr="002E7900" w:rsidDel="005D5603">
          <w:delText>obligations under the </w:delText>
        </w:r>
        <w:r w:rsidRPr="002E7900" w:rsidDel="005D5603">
          <w:rPr>
            <w:i/>
            <w:iCs/>
          </w:rPr>
          <w:delText>NDIS Act 2013</w:delText>
        </w:r>
        <w:r w:rsidRPr="002E7900" w:rsidDel="005D5603">
          <w:delText>.</w:delText>
        </w:r>
        <w:r w:rsidDel="005D5603">
          <w:delText xml:space="preserve"> </w:delText>
        </w:r>
      </w:del>
    </w:p>
    <w:p w14:paraId="2CAEBBE6" w14:textId="3F40E714" w:rsidR="00FC2495" w:rsidRPr="002E7900" w:rsidDel="005D5603" w:rsidRDefault="00FC2495" w:rsidP="00FC2495">
      <w:pPr>
        <w:rPr>
          <w:del w:id="305" w:author="Catherine Devine" w:date="2023-07-26T11:02:00Z"/>
          <w:b/>
          <w:bCs/>
        </w:rPr>
      </w:pPr>
    </w:p>
    <w:p w14:paraId="466B3275" w14:textId="18D4E4D2" w:rsidR="00FC2495" w:rsidRPr="002E7900" w:rsidDel="005D5603" w:rsidRDefault="00FC2495" w:rsidP="00FC2495">
      <w:pPr>
        <w:rPr>
          <w:del w:id="306" w:author="Catherine Devine" w:date="2023-07-26T11:02:00Z"/>
          <w:b/>
          <w:bCs/>
        </w:rPr>
      </w:pPr>
      <w:del w:id="307" w:author="Catherine Devine" w:date="2023-07-26T11:02:00Z">
        <w:r w:rsidRPr="002E7900" w:rsidDel="005D5603">
          <w:rPr>
            <w:b/>
            <w:bCs/>
          </w:rPr>
          <w:delText>B-Corporation</w:delText>
        </w:r>
        <w:r w:rsidDel="005D5603">
          <w:rPr>
            <w:b/>
            <w:bCs/>
          </w:rPr>
          <w:delText xml:space="preserve"> (B-Corp)</w:delText>
        </w:r>
      </w:del>
    </w:p>
    <w:p w14:paraId="197B8C6C" w14:textId="7ABB4F85" w:rsidR="00FC2495" w:rsidDel="005D5603" w:rsidRDefault="00FC2495" w:rsidP="00FC2495">
      <w:pPr>
        <w:rPr>
          <w:del w:id="308" w:author="Catherine Devine" w:date="2023-07-26T11:02:00Z"/>
        </w:rPr>
      </w:pPr>
      <w:del w:id="309" w:author="Catherine Devine" w:date="2023-07-26T11:02:00Z">
        <w:r w:rsidDel="005D5603">
          <w:delText>We are</w:delText>
        </w:r>
        <w:r w:rsidRPr="002E7900" w:rsidDel="005D5603">
          <w:delText xml:space="preserve"> a Certified B Corporation. </w:delText>
        </w:r>
        <w:r w:rsidRPr="00A0028C" w:rsidDel="005D5603">
          <w:delText>B Corps envision a better economic system where businesses can benefit people, communities, and the planet. They choose long-term investments over quick wins, and measure their success based on the positive impact they create.</w:delText>
        </w:r>
        <w:r w:rsidDel="005D5603">
          <w:delText xml:space="preserve"> </w:delText>
        </w:r>
        <w:r w:rsidRPr="002E7900" w:rsidDel="005D5603">
          <w:delText xml:space="preserve">B Corp Certification </w:delText>
        </w:r>
        <w:r w:rsidDel="005D5603">
          <w:delText>means</w:delText>
        </w:r>
        <w:r w:rsidRPr="002E7900" w:rsidDel="005D5603">
          <w:delText xml:space="preserve"> that </w:delText>
        </w:r>
        <w:r w:rsidDel="005D5603">
          <w:delText xml:space="preserve">we have met </w:delText>
        </w:r>
        <w:r w:rsidRPr="002E7900" w:rsidDel="005D5603">
          <w:delText>high standards of verified performance, accountability, and transparency on factors from employee benefits and charitable giving to supply chain practices and input materials.</w:delText>
        </w:r>
        <w:r w:rsidDel="005D5603">
          <w:delText xml:space="preserve"> </w:delText>
        </w:r>
        <w:r w:rsidRPr="002E7900" w:rsidDel="005D5603">
          <w:delText>B Corporations are leaders in the global movement for an inclusive, equitable, and regenerative economy.</w:delText>
        </w:r>
        <w:r w:rsidDel="005D5603">
          <w:delText xml:space="preserve">  </w:delText>
        </w:r>
        <w:r w:rsidR="00000000" w:rsidDel="005D5603">
          <w:fldChar w:fldCharType="begin"/>
        </w:r>
        <w:r w:rsidR="00000000" w:rsidDel="005D5603">
          <w:delInstrText>HYPERLINK "https://bcorporation.com.au/"</w:delInstrText>
        </w:r>
        <w:r w:rsidR="00000000" w:rsidDel="005D5603">
          <w:fldChar w:fldCharType="separate"/>
        </w:r>
        <w:r w:rsidRPr="00E23292" w:rsidDel="005D5603">
          <w:rPr>
            <w:rStyle w:val="Hyperlink"/>
          </w:rPr>
          <w:delText>https://bcorporation.com.au/</w:delText>
        </w:r>
        <w:r w:rsidR="00000000" w:rsidDel="005D5603">
          <w:rPr>
            <w:rStyle w:val="Hyperlink"/>
          </w:rPr>
          <w:fldChar w:fldCharType="end"/>
        </w:r>
      </w:del>
    </w:p>
    <w:p w14:paraId="33C6BD83" w14:textId="7EE6AD47" w:rsidR="00FC2495" w:rsidRPr="002E7900" w:rsidDel="005D5603" w:rsidRDefault="00FC2495" w:rsidP="00FC2495">
      <w:pPr>
        <w:rPr>
          <w:del w:id="310" w:author="Catherine Devine" w:date="2023-07-26T11:02:00Z"/>
          <w:b/>
          <w:bCs/>
        </w:rPr>
      </w:pPr>
    </w:p>
    <w:p w14:paraId="6A611FDB" w14:textId="7A928035" w:rsidR="00FC2495" w:rsidRPr="002E7900" w:rsidDel="005D5603" w:rsidRDefault="00FC2495" w:rsidP="00FC2495">
      <w:pPr>
        <w:rPr>
          <w:del w:id="311" w:author="Catherine Devine" w:date="2023-07-26T11:02:00Z"/>
          <w:b/>
          <w:bCs/>
        </w:rPr>
      </w:pPr>
      <w:del w:id="312" w:author="Catherine Devine" w:date="2023-07-26T11:02:00Z">
        <w:r w:rsidRPr="002E7900" w:rsidDel="005D5603">
          <w:rPr>
            <w:b/>
            <w:bCs/>
          </w:rPr>
          <w:delText>Rainbow Tick</w:delText>
        </w:r>
      </w:del>
    </w:p>
    <w:p w14:paraId="2B100986" w14:textId="6C940CEE" w:rsidR="00FC2495" w:rsidRPr="00FC2495" w:rsidDel="005D5603" w:rsidRDefault="00FC2495" w:rsidP="00FC2495">
      <w:pPr>
        <w:rPr>
          <w:del w:id="313" w:author="Catherine Devine" w:date="2023-07-26T11:02:00Z"/>
        </w:rPr>
      </w:pPr>
      <w:del w:id="314" w:author="Catherine Devine" w:date="2023-07-26T11:02:00Z">
        <w:r w:rsidDel="005D5603">
          <w:delText>We are an accredited Rainbow Tick organisation.</w:delText>
        </w:r>
        <w:r w:rsidRPr="00FC2495" w:rsidDel="005D5603">
          <w:delText xml:space="preserve"> </w:delText>
        </w:r>
        <w:r w:rsidDel="005D5603">
          <w:delText>This means that we have been assessed as</w:delText>
        </w:r>
        <w:r w:rsidRPr="00FC2495" w:rsidDel="005D5603">
          <w:delText xml:space="preserve"> provid</w:delText>
        </w:r>
        <w:r w:rsidDel="005D5603">
          <w:delText>ing</w:delText>
        </w:r>
        <w:r w:rsidRPr="00FC2495" w:rsidDel="005D5603">
          <w:delText xml:space="preserve"> a safe and inclusive workplace and services for the LGBT</w:delText>
        </w:r>
        <w:r w:rsidDel="005D5603">
          <w:delText>QIA+</w:delText>
        </w:r>
        <w:r w:rsidRPr="00FC2495" w:rsidDel="005D5603">
          <w:delText xml:space="preserve"> community. This program reassures </w:delText>
        </w:r>
        <w:r w:rsidDel="005D5603">
          <w:delText>our</w:delText>
        </w:r>
        <w:r w:rsidRPr="00FC2495" w:rsidDel="005D5603">
          <w:delText xml:space="preserve"> LGBT</w:delText>
        </w:r>
        <w:r w:rsidDel="005D5603">
          <w:delText>QIA+</w:delText>
        </w:r>
        <w:r w:rsidRPr="00FC2495" w:rsidDel="005D5603">
          <w:delText xml:space="preserve">  c</w:delText>
        </w:r>
        <w:r w:rsidDel="005D5603">
          <w:delText>lients</w:delText>
        </w:r>
        <w:r w:rsidR="00EC5936" w:rsidDel="005D5603">
          <w:delText>, families</w:delText>
        </w:r>
        <w:r w:rsidRPr="00FC2495" w:rsidDel="005D5603">
          <w:delText xml:space="preserve"> and staff that </w:delText>
        </w:r>
        <w:r w:rsidDel="005D5603">
          <w:delText>we are</w:delText>
        </w:r>
        <w:r w:rsidRPr="00FC2495" w:rsidDel="005D5603">
          <w:delText xml:space="preserve"> aware, responsive and understanding of their needs.</w:delText>
        </w:r>
      </w:del>
    </w:p>
    <w:p w14:paraId="214A21EA" w14:textId="06C0FA9B" w:rsidR="00FC2495" w:rsidDel="005D5603" w:rsidRDefault="00FC2495" w:rsidP="00FC2495">
      <w:pPr>
        <w:rPr>
          <w:del w:id="315" w:author="Catherine Devine" w:date="2023-07-26T11:02:00Z"/>
          <w:rStyle w:val="Emphasis"/>
          <w:rFonts w:ascii="Libre Franklin" w:hAnsi="Libre Franklin"/>
          <w:shd w:val="clear" w:color="auto" w:fill="FFFFFF"/>
        </w:rPr>
      </w:pPr>
    </w:p>
    <w:p w14:paraId="3403C562" w14:textId="04D3900F" w:rsidR="00FC2495" w:rsidRPr="00FC2495" w:rsidDel="005D5603" w:rsidRDefault="00FC2495" w:rsidP="00FC2495">
      <w:pPr>
        <w:rPr>
          <w:del w:id="316" w:author="Catherine Devine" w:date="2023-07-26T11:02:00Z"/>
          <w:rFonts w:cs="Calibri Light"/>
          <w:u w:val="single"/>
        </w:rPr>
      </w:pPr>
      <w:del w:id="317" w:author="Catherine Devine" w:date="2023-07-26T11:02:00Z">
        <w:r w:rsidRPr="00FC2495" w:rsidDel="005D5603">
          <w:rPr>
            <w:rStyle w:val="Emphasis"/>
            <w:rFonts w:cs="Calibri Light"/>
            <w:shd w:val="clear" w:color="auto" w:fill="FFFFFF"/>
          </w:rPr>
          <w:delText>Guidestar uses the acronym LGBTQIA+ throughout our website, which is noted as short for lesbian, gay, bisexual, trans and gender diverse, queer or questioning, intersex, asexual or allies and others on the spectrum of gender. We understand that LGBTQIA+ is an ‘umbrella term’, that gender is a spectrum and people identify in lots of different ways.</w:delText>
        </w:r>
      </w:del>
    </w:p>
    <w:p w14:paraId="74CC6BF9" w14:textId="434A537C" w:rsidR="00AB4D46" w:rsidRPr="00AB4D46" w:rsidDel="005D5603" w:rsidRDefault="00AB4D46">
      <w:pPr>
        <w:rPr>
          <w:del w:id="318" w:author="Catherine Devine" w:date="2023-07-26T11:02:00Z"/>
          <w:b/>
          <w:bCs/>
        </w:rPr>
      </w:pPr>
    </w:p>
    <w:p w14:paraId="21649D78" w14:textId="15719331" w:rsidR="00386F3A" w:rsidDel="005D5603" w:rsidRDefault="00386F3A">
      <w:pPr>
        <w:rPr>
          <w:del w:id="319" w:author="Catherine Devine" w:date="2023-07-26T11:02:00Z"/>
        </w:rPr>
      </w:pPr>
    </w:p>
    <w:p w14:paraId="2A502B96" w14:textId="41287BCB" w:rsidR="00386F3A" w:rsidDel="005D5603" w:rsidRDefault="00386F3A">
      <w:pPr>
        <w:rPr>
          <w:del w:id="320" w:author="Catherine Devine" w:date="2023-07-26T11:02:00Z"/>
        </w:rPr>
      </w:pPr>
    </w:p>
    <w:p w14:paraId="30C7B031" w14:textId="35DC39BC" w:rsidR="00386F3A" w:rsidRPr="006D6DD9" w:rsidDel="005D5603" w:rsidRDefault="006D6DD9" w:rsidP="006D6DD9">
      <w:pPr>
        <w:jc w:val="center"/>
        <w:rPr>
          <w:del w:id="321" w:author="Catherine Devine" w:date="2023-07-26T11:02:00Z"/>
          <w:b/>
          <w:bCs/>
          <w:sz w:val="36"/>
          <w:szCs w:val="36"/>
          <w:u w:val="single"/>
        </w:rPr>
      </w:pPr>
      <w:del w:id="322" w:author="Catherine Devine" w:date="2023-07-26T11:02:00Z">
        <w:r w:rsidRPr="006D6DD9" w:rsidDel="005D5603">
          <w:rPr>
            <w:b/>
            <w:bCs/>
            <w:sz w:val="36"/>
            <w:szCs w:val="36"/>
            <w:u w:val="single"/>
          </w:rPr>
          <w:delText>Services</w:delText>
        </w:r>
      </w:del>
    </w:p>
    <w:p w14:paraId="2F3FD00C" w14:textId="5C9FB8BD" w:rsidR="00386F3A" w:rsidDel="005D5603" w:rsidRDefault="00386F3A">
      <w:pPr>
        <w:rPr>
          <w:del w:id="323" w:author="Catherine Devine" w:date="2023-07-26T11:02:00Z"/>
        </w:rPr>
      </w:pPr>
    </w:p>
    <w:p w14:paraId="3023DA89" w14:textId="767F0386" w:rsidR="00CF6112" w:rsidDel="005D5603" w:rsidRDefault="00CF6112">
      <w:pPr>
        <w:rPr>
          <w:del w:id="324" w:author="Catherine Devine" w:date="2023-07-26T11:02:00Z"/>
        </w:rPr>
      </w:pPr>
    </w:p>
    <w:p w14:paraId="52D9EF54" w14:textId="6CCF1F56" w:rsidR="00CF6112" w:rsidRPr="006D6DD9" w:rsidDel="005D5603" w:rsidRDefault="00CF6112" w:rsidP="00CF6112">
      <w:pPr>
        <w:jc w:val="center"/>
        <w:rPr>
          <w:del w:id="325" w:author="Catherine Devine" w:date="2023-07-26T11:02:00Z"/>
          <w:b/>
          <w:bCs/>
          <w:sz w:val="28"/>
          <w:szCs w:val="28"/>
          <w:u w:val="single"/>
        </w:rPr>
      </w:pPr>
      <w:del w:id="326" w:author="Catherine Devine" w:date="2023-07-26T11:02:00Z">
        <w:r w:rsidRPr="006D6DD9" w:rsidDel="005D5603">
          <w:rPr>
            <w:b/>
            <w:bCs/>
            <w:sz w:val="28"/>
            <w:szCs w:val="28"/>
            <w:u w:val="single"/>
          </w:rPr>
          <w:delText>Psychology Page</w:delText>
        </w:r>
        <w:r w:rsidR="005832FC" w:rsidDel="005D5603">
          <w:rPr>
            <w:b/>
            <w:bCs/>
            <w:sz w:val="28"/>
            <w:szCs w:val="28"/>
            <w:u w:val="single"/>
          </w:rPr>
          <w:delText>s</w:delText>
        </w:r>
      </w:del>
    </w:p>
    <w:p w14:paraId="5F0089B5" w14:textId="60F20C4B" w:rsidR="00CF6112" w:rsidDel="005D5603" w:rsidRDefault="00CF6112" w:rsidP="00CF6112">
      <w:pPr>
        <w:rPr>
          <w:del w:id="327" w:author="Catherine Devine" w:date="2023-07-26T11:02:00Z"/>
        </w:rPr>
      </w:pPr>
    </w:p>
    <w:p w14:paraId="519582E4" w14:textId="68109464" w:rsidR="006D6DD9" w:rsidDel="005D5603" w:rsidRDefault="00C813A4" w:rsidP="00CF6112">
      <w:pPr>
        <w:rPr>
          <w:del w:id="328" w:author="Catherine Devine" w:date="2023-07-26T11:02:00Z"/>
        </w:rPr>
      </w:pPr>
      <w:del w:id="329" w:author="Catherine Devine" w:date="2023-07-26T11:02:00Z">
        <w:r w:rsidRPr="00C813A4" w:rsidDel="005D5603">
          <w:rPr>
            <w:b/>
            <w:bCs/>
            <w:u w:val="single"/>
          </w:rPr>
          <w:delText>Psychological Services</w:delText>
        </w:r>
        <w:r w:rsidDel="005D5603">
          <w:delText xml:space="preserve"> – newly added so probably ok</w:delText>
        </w:r>
        <w:r w:rsidR="00280C7F" w:rsidDel="005D5603">
          <w:delText xml:space="preserve"> (Probably should have a link to the NDIS Therapy page)</w:delText>
        </w:r>
      </w:del>
    </w:p>
    <w:p w14:paraId="67E76DEE" w14:textId="5F19BCEF" w:rsidR="00C813A4" w:rsidDel="005D5603" w:rsidRDefault="00C813A4" w:rsidP="00CF6112">
      <w:pPr>
        <w:rPr>
          <w:del w:id="330" w:author="Catherine Devine" w:date="2023-07-26T11:02:00Z"/>
        </w:rPr>
      </w:pPr>
    </w:p>
    <w:p w14:paraId="72B7620E" w14:textId="41E13499" w:rsidR="00C813A4" w:rsidDel="005D5603" w:rsidRDefault="00C813A4" w:rsidP="00CF6112">
      <w:pPr>
        <w:rPr>
          <w:del w:id="331" w:author="Catherine Devine" w:date="2023-07-26T11:02:00Z"/>
        </w:rPr>
      </w:pPr>
      <w:del w:id="332" w:author="Catherine Devine" w:date="2023-07-26T11:02:00Z">
        <w:r w:rsidRPr="00C813A4" w:rsidDel="005D5603">
          <w:rPr>
            <w:b/>
            <w:bCs/>
            <w:u w:val="single"/>
          </w:rPr>
          <w:delText>Therapeutic Approaches</w:delText>
        </w:r>
        <w:r w:rsidDel="005D5603">
          <w:delText xml:space="preserve"> </w:delText>
        </w:r>
      </w:del>
    </w:p>
    <w:p w14:paraId="3A40454E" w14:textId="1120F14C" w:rsidR="00F454B1" w:rsidRPr="00311BBB" w:rsidDel="005D5603" w:rsidRDefault="00F454B1" w:rsidP="00CF6112">
      <w:pPr>
        <w:rPr>
          <w:del w:id="333" w:author="Catherine Devine" w:date="2023-07-26T11:02:00Z"/>
          <w:b/>
          <w:bCs/>
        </w:rPr>
      </w:pPr>
      <w:del w:id="334" w:author="Catherine Devine" w:date="2023-07-26T11:02:00Z">
        <w:r w:rsidRPr="00311BBB" w:rsidDel="005D5603">
          <w:rPr>
            <w:b/>
            <w:bCs/>
          </w:rPr>
          <w:delText>Should we add CPS?</w:delText>
        </w:r>
      </w:del>
    </w:p>
    <w:p w14:paraId="7E266B61" w14:textId="2104D09F" w:rsidR="00311BBB" w:rsidDel="005D5603" w:rsidRDefault="00311BBB" w:rsidP="00311BBB">
      <w:pPr>
        <w:rPr>
          <w:del w:id="335" w:author="Catherine Devine" w:date="2023-07-26T11:02:00Z"/>
        </w:rPr>
      </w:pPr>
      <w:del w:id="336" w:author="Catherine Devine" w:date="2023-07-26T11:02:00Z">
        <w:r w:rsidRPr="00311BBB" w:rsidDel="005D5603">
          <w:delText>Collaborative and Proactive Solutions (CPS) is an innovative, evidence-based treatment designed for families of behaviourally challenging kids and teenagers who want to explore an alternative to traditional parent management training. Developed by Dr Ross Greene from Harvard Medical School, it has been used widely in the United States and Canada.</w:delText>
        </w:r>
      </w:del>
    </w:p>
    <w:p w14:paraId="313AA54E" w14:textId="50C42E9D" w:rsidR="00311BBB" w:rsidRPr="00311BBB" w:rsidDel="005D5603" w:rsidRDefault="00311BBB" w:rsidP="00311BBB">
      <w:pPr>
        <w:rPr>
          <w:del w:id="337" w:author="Catherine Devine" w:date="2023-07-26T11:02:00Z"/>
        </w:rPr>
      </w:pPr>
    </w:p>
    <w:p w14:paraId="22F267C5" w14:textId="47EB4DA0" w:rsidR="00311BBB" w:rsidDel="005D5603" w:rsidRDefault="00311BBB" w:rsidP="00311BBB">
      <w:pPr>
        <w:rPr>
          <w:del w:id="338" w:author="Catherine Devine" w:date="2023-07-26T11:02:00Z"/>
        </w:rPr>
      </w:pPr>
      <w:del w:id="339" w:author="Catherine Devine" w:date="2023-07-26T11:02:00Z">
        <w:r w:rsidRPr="00311BBB" w:rsidDel="005D5603">
          <w:delText>In CPS, parent and child work together to identify situations where something is getting in the way of the child doing well, and then collaborate on how to overcome them and find long-lasting solutions. The model is based on the premise that challenging behaviour occurs when the expectations being placed on a child exceed the child’s capacity to respond adaptively, and that some kids are lacking the skills to handle certain demands and expectations. In essence "kids do well if they can” and not “kids do well if they want to”.</w:delText>
        </w:r>
      </w:del>
    </w:p>
    <w:p w14:paraId="20E9B1FA" w14:textId="290DCF4A" w:rsidR="00311BBB" w:rsidRPr="00311BBB" w:rsidDel="005D5603" w:rsidRDefault="00311BBB" w:rsidP="00311BBB">
      <w:pPr>
        <w:rPr>
          <w:del w:id="340" w:author="Catherine Devine" w:date="2023-07-26T11:02:00Z"/>
        </w:rPr>
      </w:pPr>
    </w:p>
    <w:p w14:paraId="4883A9E3" w14:textId="41EA19CA" w:rsidR="00311BBB" w:rsidDel="005D5603" w:rsidRDefault="00311BBB" w:rsidP="00311BBB">
      <w:pPr>
        <w:rPr>
          <w:del w:id="341" w:author="Catherine Devine" w:date="2023-07-26T11:02:00Z"/>
        </w:rPr>
      </w:pPr>
      <w:del w:id="342" w:author="Catherine Devine" w:date="2023-07-26T11:02:00Z">
        <w:r w:rsidRPr="00311BBB" w:rsidDel="005D5603">
          <w:delText>CPS engages children in solving the problems that affect their lives. This non-punitive and non-adversarial, model decreases the likelihood of conflict, enhances relationships, improves communication, and helps children and adults learn and display the skills on the more positive side of human nature: empathy, appreciating how one’s behaviour is affecting others, resolving disagreements in ways that do not involve conflict, taking another’s perspective, and honesty.</w:delText>
        </w:r>
      </w:del>
    </w:p>
    <w:p w14:paraId="5E825B96" w14:textId="4CEC33C6" w:rsidR="00311BBB" w:rsidRPr="00311BBB" w:rsidDel="005D5603" w:rsidRDefault="00311BBB" w:rsidP="00311BBB">
      <w:pPr>
        <w:rPr>
          <w:del w:id="343" w:author="Catherine Devine" w:date="2023-07-26T11:02:00Z"/>
        </w:rPr>
      </w:pPr>
    </w:p>
    <w:p w14:paraId="7E194194" w14:textId="679D0175" w:rsidR="00311BBB" w:rsidRPr="00311BBB" w:rsidDel="005D5603" w:rsidRDefault="00311BBB" w:rsidP="00311BBB">
      <w:pPr>
        <w:rPr>
          <w:del w:id="344" w:author="Catherine Devine" w:date="2023-07-26T11:02:00Z"/>
        </w:rPr>
      </w:pPr>
      <w:del w:id="345" w:author="Catherine Devine" w:date="2023-07-26T11:02:00Z">
        <w:r w:rsidRPr="00311BBB" w:rsidDel="005D5603">
          <w:delText>Dr Ross Greene’s </w:delText>
        </w:r>
        <w:r w:rsidR="00000000" w:rsidDel="005D5603">
          <w:fldChar w:fldCharType="begin"/>
        </w:r>
        <w:r w:rsidR="00000000" w:rsidDel="005D5603">
          <w:delInstrText>HYPERLINK "https://www.livesinthebalance.org/parents-families"</w:delInstrText>
        </w:r>
        <w:r w:rsidR="00000000" w:rsidDel="005D5603">
          <w:fldChar w:fldCharType="separate"/>
        </w:r>
        <w:r w:rsidRPr="00311BBB" w:rsidDel="005D5603">
          <w:rPr>
            <w:rStyle w:val="Hyperlink"/>
          </w:rPr>
          <w:delText>Lives in the Balance website</w:delText>
        </w:r>
        <w:r w:rsidR="00000000" w:rsidDel="005D5603">
          <w:rPr>
            <w:rStyle w:val="Hyperlink"/>
          </w:rPr>
          <w:fldChar w:fldCharType="end"/>
        </w:r>
        <w:r w:rsidRPr="00311BBB" w:rsidDel="005D5603">
          <w:delText> (opens an external site) has an excellent collection of free resources (downloads, videos, case studies) for parents. educators and health professionals wanting to know more about the Collaborative and Proactive Solutions approach. </w:delText>
        </w:r>
      </w:del>
    </w:p>
    <w:p w14:paraId="6EA3F328" w14:textId="0D4DDEF7" w:rsidR="00F454B1" w:rsidDel="005D5603" w:rsidRDefault="00F454B1" w:rsidP="00CF6112">
      <w:pPr>
        <w:rPr>
          <w:del w:id="346" w:author="Catherine Devine" w:date="2023-07-26T11:02:00Z"/>
        </w:rPr>
      </w:pPr>
    </w:p>
    <w:p w14:paraId="472E7307" w14:textId="7F6F6E10" w:rsidR="00C813A4" w:rsidDel="005D5603" w:rsidRDefault="00C813A4" w:rsidP="00CF6112">
      <w:pPr>
        <w:rPr>
          <w:del w:id="347" w:author="Catherine Devine" w:date="2023-07-26T11:02:00Z"/>
        </w:rPr>
      </w:pPr>
    </w:p>
    <w:p w14:paraId="7D85796C" w14:textId="08EFD335" w:rsidR="00C813A4" w:rsidDel="005D5603" w:rsidRDefault="00C813A4" w:rsidP="00CF6112">
      <w:pPr>
        <w:rPr>
          <w:del w:id="348" w:author="Catherine Devine" w:date="2023-07-26T11:02:00Z"/>
        </w:rPr>
      </w:pPr>
      <w:del w:id="349" w:author="Catherine Devine" w:date="2023-07-26T11:02:00Z">
        <w:r w:rsidRPr="00C813A4" w:rsidDel="005D5603">
          <w:rPr>
            <w:b/>
            <w:bCs/>
            <w:u w:val="single"/>
          </w:rPr>
          <w:delText>Psychological Assessments</w:delText>
        </w:r>
        <w:r w:rsidDel="005D5603">
          <w:delText xml:space="preserve"> </w:delText>
        </w:r>
      </w:del>
    </w:p>
    <w:p w14:paraId="08EBFC8D" w14:textId="0261B31E" w:rsidR="00F454B1" w:rsidDel="005D5603" w:rsidRDefault="00F454B1" w:rsidP="00CF6112">
      <w:pPr>
        <w:rPr>
          <w:del w:id="350" w:author="Catherine Devine" w:date="2023-07-26T11:02:00Z"/>
        </w:rPr>
      </w:pPr>
      <w:del w:id="351" w:author="Catherine Devine" w:date="2023-07-26T11:02:00Z">
        <w:r w:rsidDel="005D5603">
          <w:delText>Should we add:</w:delText>
        </w:r>
      </w:del>
    </w:p>
    <w:p w14:paraId="57901370" w14:textId="79213CD1" w:rsidR="00F454B1" w:rsidDel="005D5603" w:rsidRDefault="00F454B1" w:rsidP="00CF6112">
      <w:pPr>
        <w:rPr>
          <w:del w:id="352" w:author="Catherine Devine" w:date="2023-07-26T11:02:00Z"/>
        </w:rPr>
      </w:pPr>
    </w:p>
    <w:p w14:paraId="6872C70A" w14:textId="778D974B" w:rsidR="00F454B1" w:rsidDel="005D5603" w:rsidRDefault="00F454B1" w:rsidP="00F454B1">
      <w:pPr>
        <w:rPr>
          <w:del w:id="353" w:author="Catherine Devine" w:date="2023-07-26T11:02:00Z"/>
          <w:b/>
          <w:bCs/>
          <w:i/>
          <w:iCs/>
        </w:rPr>
      </w:pPr>
      <w:del w:id="354" w:author="Catherine Devine" w:date="2023-07-26T11:02:00Z">
        <w:r w:rsidDel="005D5603">
          <w:rPr>
            <w:b/>
            <w:bCs/>
            <w:i/>
            <w:iCs/>
          </w:rPr>
          <w:delText>ADOS</w:delText>
        </w:r>
      </w:del>
    </w:p>
    <w:p w14:paraId="4E0A82FF" w14:textId="15916B52" w:rsidR="00F454B1" w:rsidRPr="00F454B1" w:rsidDel="005D5603" w:rsidRDefault="00F454B1" w:rsidP="00F454B1">
      <w:pPr>
        <w:rPr>
          <w:del w:id="355" w:author="Catherine Devine" w:date="2023-07-26T11:02:00Z"/>
        </w:rPr>
      </w:pPr>
      <w:del w:id="356" w:author="Catherine Devine" w:date="2023-07-26T11:02:00Z">
        <w:r w:rsidRPr="00F454B1" w:rsidDel="005D5603">
          <w:delText>The ADOS-2 is a semistructured, standardi</w:delText>
        </w:r>
        <w:r w:rsidDel="005D5603">
          <w:delText>s</w:delText>
        </w:r>
        <w:r w:rsidRPr="00F454B1" w:rsidDel="005D5603">
          <w:delText>ed assessment of communication, social interaction, play, and restricted and repetitive behavio</w:delText>
        </w:r>
        <w:r w:rsidDel="005D5603">
          <w:delText>u</w:delText>
        </w:r>
        <w:r w:rsidRPr="00F454B1" w:rsidDel="005D5603">
          <w:delText>rs. By observing and coding these behavio</w:delText>
        </w:r>
        <w:r w:rsidDel="005D5603">
          <w:delText>u</w:delText>
        </w:r>
        <w:r w:rsidRPr="00F454B1" w:rsidDel="005D5603">
          <w:delText>rs, you can obtain information that informs diagnosis, intervention, treatment planning, and educational placement. The revision improves an instrument already viewed as the “gold standard” for observational assessment of autism spectrum disorders (ASD). With updated protocols, revised algorithms, a new Comparison Score, and a Toddler Module, the ADOS-2 provides a highly accurate picture of current symptoms, unaffected by language. It can be used to evaluate almost anyone suspected of having ASD—from 1-year-olds with no speech to adults who are verbally fluent.</w:delText>
        </w:r>
      </w:del>
    </w:p>
    <w:p w14:paraId="24EE5236" w14:textId="6FB223B6" w:rsidR="00F454B1" w:rsidRPr="00F454B1" w:rsidDel="005D5603" w:rsidRDefault="00F454B1" w:rsidP="00F454B1">
      <w:pPr>
        <w:rPr>
          <w:del w:id="357" w:author="Catherine Devine" w:date="2023-07-26T11:02:00Z"/>
          <w:b/>
          <w:bCs/>
        </w:rPr>
      </w:pPr>
      <w:del w:id="358" w:author="Catherine Devine" w:date="2023-07-26T11:02:00Z">
        <w:r w:rsidRPr="00F454B1" w:rsidDel="005D5603">
          <w:rPr>
            <w:b/>
            <w:bCs/>
            <w:i/>
            <w:iCs/>
          </w:rPr>
          <w:delText>ADHD </w:delText>
        </w:r>
        <w:r w:rsidRPr="00F454B1" w:rsidDel="005D5603">
          <w:rPr>
            <w:b/>
            <w:bCs/>
          </w:rPr>
          <w:delText>Assessment</w:delText>
        </w:r>
      </w:del>
    </w:p>
    <w:p w14:paraId="65D4A041" w14:textId="5C0511B6" w:rsidR="00F454B1" w:rsidRPr="00F454B1" w:rsidDel="005D5603" w:rsidRDefault="00F454B1" w:rsidP="00F454B1">
      <w:pPr>
        <w:rPr>
          <w:del w:id="359" w:author="Catherine Devine" w:date="2023-07-26T11:02:00Z"/>
        </w:rPr>
      </w:pPr>
      <w:del w:id="360" w:author="Catherine Devine" w:date="2023-07-26T11:02:00Z">
        <w:r w:rsidRPr="00F454B1" w:rsidDel="005D5603">
          <w:delText>2 years to 21 years 11 months- Structured Clinical Interview (Parent &amp; Client), BASC-3, Brown E/F,</w:delText>
        </w:r>
      </w:del>
    </w:p>
    <w:p w14:paraId="2914D81F" w14:textId="1BA69081" w:rsidR="00F454B1" w:rsidRPr="00F454B1" w:rsidDel="005D5603" w:rsidRDefault="00F454B1" w:rsidP="00F454B1">
      <w:pPr>
        <w:rPr>
          <w:del w:id="361" w:author="Catherine Devine" w:date="2023-07-26T11:02:00Z"/>
        </w:rPr>
      </w:pPr>
      <w:del w:id="362" w:author="Catherine Devine" w:date="2023-07-26T11:02:00Z">
        <w:r w:rsidRPr="00F454B1" w:rsidDel="005D5603">
          <w:delText>22 years+ – ASRS, Structured Clinical Clinical Interview (Parent &amp; Client), Brown E/F</w:delText>
        </w:r>
      </w:del>
    </w:p>
    <w:p w14:paraId="1FB3F66E" w14:textId="56570404" w:rsidR="00F454B1" w:rsidRPr="00F454B1" w:rsidDel="005D5603" w:rsidRDefault="00F454B1" w:rsidP="00F454B1">
      <w:pPr>
        <w:rPr>
          <w:del w:id="363" w:author="Catherine Devine" w:date="2023-07-26T11:02:00Z"/>
        </w:rPr>
      </w:pPr>
      <w:del w:id="364" w:author="Catherine Devine" w:date="2023-07-26T11:02:00Z">
        <w:r w:rsidRPr="00F454B1" w:rsidDel="005D5603">
          <w:delText>ADHD Assessment generally takes between 1-2 hours to complete.</w:delText>
        </w:r>
      </w:del>
    </w:p>
    <w:p w14:paraId="56019348" w14:textId="741EE539" w:rsidR="00F454B1" w:rsidRPr="00F454B1" w:rsidDel="005D5603" w:rsidRDefault="00F454B1" w:rsidP="00F454B1">
      <w:pPr>
        <w:rPr>
          <w:del w:id="365" w:author="Catherine Devine" w:date="2023-07-26T11:02:00Z"/>
        </w:rPr>
      </w:pPr>
      <w:del w:id="366" w:author="Catherine Devine" w:date="2023-07-26T11:02:00Z">
        <w:r w:rsidRPr="00F454B1" w:rsidDel="005D5603">
          <w:delText>Test age range: 2 years +</w:delText>
        </w:r>
      </w:del>
    </w:p>
    <w:p w14:paraId="157C0946" w14:textId="689ACAD6" w:rsidR="00F454B1" w:rsidRPr="00F454B1" w:rsidDel="005D5603" w:rsidRDefault="00F454B1" w:rsidP="00F454B1">
      <w:pPr>
        <w:rPr>
          <w:del w:id="367" w:author="Catherine Devine" w:date="2023-07-26T11:02:00Z"/>
          <w:b/>
          <w:bCs/>
        </w:rPr>
      </w:pPr>
      <w:del w:id="368" w:author="Catherine Devine" w:date="2023-07-26T11:02:00Z">
        <w:r w:rsidRPr="00F454B1" w:rsidDel="005D5603">
          <w:rPr>
            <w:b/>
            <w:bCs/>
            <w:i/>
            <w:iCs/>
          </w:rPr>
          <w:delText>Autism Diagnotistic Interview- Revised (ADI-R)</w:delText>
        </w:r>
      </w:del>
    </w:p>
    <w:p w14:paraId="527C8D48" w14:textId="6DA5369F" w:rsidR="00F454B1" w:rsidRPr="00F454B1" w:rsidDel="005D5603" w:rsidRDefault="00F454B1" w:rsidP="00F454B1">
      <w:pPr>
        <w:rPr>
          <w:del w:id="369" w:author="Catherine Devine" w:date="2023-07-26T11:02:00Z"/>
        </w:rPr>
      </w:pPr>
      <w:del w:id="370" w:author="Catherine Devine" w:date="2023-07-26T11:02:00Z">
        <w:r w:rsidRPr="00F454B1" w:rsidDel="005D5603">
          <w:delText>This comprehensive interview provides a thorough assessment of individuals suspected of having autism or other autism spectrum disorders. The ADI-R has proven highly useful for formal diagnosis as well as treatment and educational planning.</w:delText>
        </w:r>
      </w:del>
    </w:p>
    <w:p w14:paraId="0F44EE9B" w14:textId="5DE6A794" w:rsidR="00F454B1" w:rsidRPr="00F454B1" w:rsidDel="005D5603" w:rsidRDefault="00F454B1" w:rsidP="00F454B1">
      <w:pPr>
        <w:rPr>
          <w:del w:id="371" w:author="Catherine Devine" w:date="2023-07-26T11:02:00Z"/>
        </w:rPr>
      </w:pPr>
      <w:del w:id="372" w:author="Catherine Devine" w:date="2023-07-26T11:02:00Z">
        <w:r w:rsidRPr="00F454B1" w:rsidDel="005D5603">
          <w:delText>To administer the ADI-R, an experienced clinical interviewer questions a parent or caretaker who is familiar with the developmental history and current behaviour of the individual being evaluated. The interview can be used to assess both children and adults, as long as their mental age is above 2 years, 0 months.</w:delText>
        </w:r>
      </w:del>
    </w:p>
    <w:p w14:paraId="628275EA" w14:textId="477F4824" w:rsidR="00F454B1" w:rsidRPr="00F454B1" w:rsidDel="005D5603" w:rsidRDefault="00F454B1" w:rsidP="00F454B1">
      <w:pPr>
        <w:rPr>
          <w:del w:id="373" w:author="Catherine Devine" w:date="2023-07-26T11:02:00Z"/>
        </w:rPr>
      </w:pPr>
      <w:del w:id="374" w:author="Catherine Devine" w:date="2023-07-26T11:02:00Z">
        <w:r w:rsidRPr="00F454B1" w:rsidDel="005D5603">
          <w:delText>The ADI-R provides categorical results for three domains: Language/Communication, Reciprocal Social Interactions, and Repetitive Behaviours/Interests</w:delText>
        </w:r>
      </w:del>
    </w:p>
    <w:p w14:paraId="41F28865" w14:textId="2F89EA9E" w:rsidR="00F454B1" w:rsidRPr="00F454B1" w:rsidDel="005D5603" w:rsidRDefault="00F454B1" w:rsidP="00F454B1">
      <w:pPr>
        <w:rPr>
          <w:del w:id="375" w:author="Catherine Devine" w:date="2023-07-26T11:02:00Z"/>
        </w:rPr>
      </w:pPr>
      <w:del w:id="376" w:author="Catherine Devine" w:date="2023-07-26T11:02:00Z">
        <w:r w:rsidRPr="00F454B1" w:rsidDel="005D5603">
          <w:delText>Assessment generally takes between 1-3 hours to complete.</w:delText>
        </w:r>
      </w:del>
    </w:p>
    <w:p w14:paraId="1067643C" w14:textId="19B87127" w:rsidR="00F454B1" w:rsidRPr="00F454B1" w:rsidDel="005D5603" w:rsidRDefault="00F454B1" w:rsidP="00F454B1">
      <w:pPr>
        <w:rPr>
          <w:del w:id="377" w:author="Catherine Devine" w:date="2023-07-26T11:02:00Z"/>
        </w:rPr>
      </w:pPr>
      <w:del w:id="378" w:author="Catherine Devine" w:date="2023-07-26T11:02:00Z">
        <w:r w:rsidRPr="00F454B1" w:rsidDel="005D5603">
          <w:delText>Test age range: 2 years +</w:delText>
        </w:r>
      </w:del>
    </w:p>
    <w:p w14:paraId="697D0798" w14:textId="5E5CFCA1" w:rsidR="00F454B1" w:rsidRPr="00F454B1" w:rsidDel="005D5603" w:rsidRDefault="00F454B1" w:rsidP="00F454B1">
      <w:pPr>
        <w:rPr>
          <w:del w:id="379" w:author="Catherine Devine" w:date="2023-07-26T11:02:00Z"/>
          <w:b/>
          <w:bCs/>
        </w:rPr>
      </w:pPr>
      <w:del w:id="380" w:author="Catherine Devine" w:date="2023-07-26T11:02:00Z">
        <w:r w:rsidRPr="00F454B1" w:rsidDel="005D5603">
          <w:rPr>
            <w:b/>
            <w:bCs/>
            <w:i/>
            <w:iCs/>
          </w:rPr>
          <w:delText>Wechsler Intelligence Scale for Children (WISC)</w:delText>
        </w:r>
      </w:del>
    </w:p>
    <w:p w14:paraId="7C993C17" w14:textId="36C609C6" w:rsidR="00F454B1" w:rsidRPr="00F454B1" w:rsidDel="005D5603" w:rsidRDefault="00F454B1" w:rsidP="00F454B1">
      <w:pPr>
        <w:rPr>
          <w:del w:id="381" w:author="Catherine Devine" w:date="2023-07-26T11:02:00Z"/>
        </w:rPr>
      </w:pPr>
      <w:del w:id="382" w:author="Catherine Devine" w:date="2023-07-26T11:02:00Z">
        <w:r w:rsidRPr="00F454B1" w:rsidDel="005D5603">
          <w:delText>The Wechsler Intelligence Scale for Children is a comprehensive measure of a child’s intellectual ability.</w:delText>
        </w:r>
      </w:del>
    </w:p>
    <w:p w14:paraId="1DA33173" w14:textId="683288B3" w:rsidR="00F454B1" w:rsidRPr="00F454B1" w:rsidDel="005D5603" w:rsidRDefault="00F454B1" w:rsidP="00F454B1">
      <w:pPr>
        <w:rPr>
          <w:del w:id="383" w:author="Catherine Devine" w:date="2023-07-26T11:02:00Z"/>
        </w:rPr>
      </w:pPr>
      <w:del w:id="384" w:author="Catherine Devine" w:date="2023-07-26T11:02:00Z">
        <w:r w:rsidRPr="00F454B1" w:rsidDel="005D5603">
          <w:delText>The assessment involves a powerful set of 16 optional process-oriented subtests that assess different facets of intelligence.</w:delText>
        </w:r>
      </w:del>
    </w:p>
    <w:p w14:paraId="18ACBC41" w14:textId="72A47546" w:rsidR="00F454B1" w:rsidRPr="00F454B1" w:rsidDel="005D5603" w:rsidRDefault="00F454B1" w:rsidP="00F454B1">
      <w:pPr>
        <w:rPr>
          <w:del w:id="385" w:author="Catherine Devine" w:date="2023-07-26T11:02:00Z"/>
        </w:rPr>
      </w:pPr>
      <w:del w:id="386" w:author="Catherine Devine" w:date="2023-07-26T11:02:00Z">
        <w:r w:rsidRPr="00F454B1" w:rsidDel="005D5603">
          <w:delText>Assessment generally takes between 1-3 hours to complete.</w:delText>
        </w:r>
      </w:del>
    </w:p>
    <w:p w14:paraId="35BEDB49" w14:textId="26972BCB" w:rsidR="00F454B1" w:rsidRPr="00F454B1" w:rsidDel="005D5603" w:rsidRDefault="00F454B1" w:rsidP="00F454B1">
      <w:pPr>
        <w:rPr>
          <w:del w:id="387" w:author="Catherine Devine" w:date="2023-07-26T11:02:00Z"/>
        </w:rPr>
      </w:pPr>
      <w:del w:id="388" w:author="Catherine Devine" w:date="2023-07-26T11:02:00Z">
        <w:r w:rsidRPr="00F454B1" w:rsidDel="005D5603">
          <w:delText>Test age range: 6 -16 years</w:delText>
        </w:r>
      </w:del>
    </w:p>
    <w:p w14:paraId="75EF58E8" w14:textId="5D8439F9" w:rsidR="00F454B1" w:rsidRPr="00F454B1" w:rsidDel="005D5603" w:rsidRDefault="00F454B1" w:rsidP="00F454B1">
      <w:pPr>
        <w:rPr>
          <w:del w:id="389" w:author="Catherine Devine" w:date="2023-07-26T11:02:00Z"/>
          <w:b/>
          <w:bCs/>
        </w:rPr>
      </w:pPr>
      <w:del w:id="390" w:author="Catherine Devine" w:date="2023-07-26T11:02:00Z">
        <w:r w:rsidRPr="00F454B1" w:rsidDel="005D5603">
          <w:rPr>
            <w:b/>
            <w:bCs/>
            <w:i/>
            <w:iCs/>
          </w:rPr>
          <w:delText>Wechsler Adult Intelligence Scale (WAIS)</w:delText>
        </w:r>
      </w:del>
    </w:p>
    <w:p w14:paraId="7A32B0DE" w14:textId="2A163938" w:rsidR="00F454B1" w:rsidRPr="00F454B1" w:rsidDel="005D5603" w:rsidRDefault="00F454B1" w:rsidP="00F454B1">
      <w:pPr>
        <w:rPr>
          <w:del w:id="391" w:author="Catherine Devine" w:date="2023-07-26T11:02:00Z"/>
        </w:rPr>
      </w:pPr>
      <w:del w:id="392" w:author="Catherine Devine" w:date="2023-07-26T11:02:00Z">
        <w:r w:rsidRPr="00F454B1" w:rsidDel="005D5603">
          <w:delText>The Wechsler Adult Intelligence Scale is a comprehensive measure of an adult’s intellectual ability that includes a full-scale IQ score in addition to index scores that measure different facets of intelligence.</w:delText>
        </w:r>
      </w:del>
    </w:p>
    <w:p w14:paraId="05B826C5" w14:textId="11F4C15B" w:rsidR="00F454B1" w:rsidRPr="00F454B1" w:rsidDel="005D5603" w:rsidRDefault="00F454B1" w:rsidP="00F454B1">
      <w:pPr>
        <w:rPr>
          <w:del w:id="393" w:author="Catherine Devine" w:date="2023-07-26T11:02:00Z"/>
        </w:rPr>
      </w:pPr>
      <w:del w:id="394" w:author="Catherine Devine" w:date="2023-07-26T11:02:00Z">
        <w:r w:rsidRPr="00F454B1" w:rsidDel="005D5603">
          <w:delText>Assessment generally takes between 1-3 hours to complete.</w:delText>
        </w:r>
      </w:del>
    </w:p>
    <w:p w14:paraId="04B3F942" w14:textId="29795559" w:rsidR="00F454B1" w:rsidRPr="00F454B1" w:rsidDel="005D5603" w:rsidRDefault="00F454B1" w:rsidP="00F454B1">
      <w:pPr>
        <w:rPr>
          <w:del w:id="395" w:author="Catherine Devine" w:date="2023-07-26T11:02:00Z"/>
        </w:rPr>
      </w:pPr>
      <w:del w:id="396" w:author="Catherine Devine" w:date="2023-07-26T11:02:00Z">
        <w:r w:rsidRPr="00F454B1" w:rsidDel="005D5603">
          <w:delText>Test age range: 16 years +</w:delText>
        </w:r>
      </w:del>
    </w:p>
    <w:p w14:paraId="076E1A78" w14:textId="765C354B" w:rsidR="00F454B1" w:rsidRPr="00F454B1" w:rsidDel="005D5603" w:rsidRDefault="00F454B1" w:rsidP="00F454B1">
      <w:pPr>
        <w:rPr>
          <w:del w:id="397" w:author="Catherine Devine" w:date="2023-07-26T11:02:00Z"/>
          <w:b/>
          <w:bCs/>
        </w:rPr>
      </w:pPr>
      <w:del w:id="398" w:author="Catherine Devine" w:date="2023-07-26T11:02:00Z">
        <w:r w:rsidRPr="00F454B1" w:rsidDel="005D5603">
          <w:rPr>
            <w:b/>
            <w:bCs/>
            <w:i/>
            <w:iCs/>
          </w:rPr>
          <w:delText>Wechsler Memory Scale (WMS)</w:delText>
        </w:r>
      </w:del>
    </w:p>
    <w:p w14:paraId="25FA17A1" w14:textId="219A137D" w:rsidR="00F454B1" w:rsidRPr="00F454B1" w:rsidDel="005D5603" w:rsidRDefault="00F454B1" w:rsidP="00F454B1">
      <w:pPr>
        <w:rPr>
          <w:del w:id="399" w:author="Catherine Devine" w:date="2023-07-26T11:02:00Z"/>
        </w:rPr>
      </w:pPr>
      <w:del w:id="400" w:author="Catherine Devine" w:date="2023-07-26T11:02:00Z">
        <w:r w:rsidRPr="00F454B1" w:rsidDel="005D5603">
          <w:delText>The Wechsler Memory Scale (WMS) is a comprehensive measure of adult memory functioning and assessed both auditory and visual memory. The results of a memory assessment help an individual develop effective strategies to retain information to aid future learning processes. The results from the test can also be used to provide further insight into an individual’s performance on the Wechsler Adult Intelligence Scale.</w:delText>
        </w:r>
      </w:del>
    </w:p>
    <w:p w14:paraId="06695183" w14:textId="737CC2A1" w:rsidR="00F454B1" w:rsidRPr="00F454B1" w:rsidDel="005D5603" w:rsidRDefault="00F454B1" w:rsidP="00F454B1">
      <w:pPr>
        <w:rPr>
          <w:del w:id="401" w:author="Catherine Devine" w:date="2023-07-26T11:02:00Z"/>
        </w:rPr>
      </w:pPr>
      <w:del w:id="402" w:author="Catherine Devine" w:date="2023-07-26T11:02:00Z">
        <w:r w:rsidRPr="00F454B1" w:rsidDel="005D5603">
          <w:delText>Assessment generally takes between 1-3 hours to complete.</w:delText>
        </w:r>
      </w:del>
    </w:p>
    <w:p w14:paraId="1168AFC9" w14:textId="2F2B31B5" w:rsidR="00F454B1" w:rsidRPr="00F454B1" w:rsidDel="005D5603" w:rsidRDefault="00F454B1" w:rsidP="00F454B1">
      <w:pPr>
        <w:rPr>
          <w:del w:id="403" w:author="Catherine Devine" w:date="2023-07-26T11:02:00Z"/>
        </w:rPr>
      </w:pPr>
      <w:del w:id="404" w:author="Catherine Devine" w:date="2023-07-26T11:02:00Z">
        <w:r w:rsidRPr="00F454B1" w:rsidDel="005D5603">
          <w:delText>Test age range: 16 – 89 years</w:delText>
        </w:r>
      </w:del>
    </w:p>
    <w:p w14:paraId="782C7766" w14:textId="3E342FF5" w:rsidR="00F454B1" w:rsidRPr="00F454B1" w:rsidDel="005D5603" w:rsidRDefault="00F454B1" w:rsidP="00F454B1">
      <w:pPr>
        <w:rPr>
          <w:del w:id="405" w:author="Catherine Devine" w:date="2023-07-26T11:02:00Z"/>
          <w:b/>
          <w:bCs/>
        </w:rPr>
      </w:pPr>
      <w:del w:id="406" w:author="Catherine Devine" w:date="2023-07-26T11:02:00Z">
        <w:r w:rsidRPr="00F454B1" w:rsidDel="005D5603">
          <w:rPr>
            <w:b/>
            <w:bCs/>
            <w:i/>
            <w:iCs/>
          </w:rPr>
          <w:delText>Comprehensive Mental Health Assessment</w:delText>
        </w:r>
        <w:r w:rsidRPr="00F454B1" w:rsidDel="005D5603">
          <w:rPr>
            <w:b/>
            <w:bCs/>
          </w:rPr>
          <w:delText> (Adult)</w:delText>
        </w:r>
      </w:del>
    </w:p>
    <w:p w14:paraId="5CED8BE6" w14:textId="555A593F" w:rsidR="00F454B1" w:rsidRPr="00F454B1" w:rsidDel="005D5603" w:rsidRDefault="00F454B1" w:rsidP="00F454B1">
      <w:pPr>
        <w:rPr>
          <w:del w:id="407" w:author="Catherine Devine" w:date="2023-07-26T11:02:00Z"/>
        </w:rPr>
      </w:pPr>
      <w:del w:id="408" w:author="Catherine Devine" w:date="2023-07-26T11:02:00Z">
        <w:r w:rsidRPr="00F454B1" w:rsidDel="005D5603">
          <w:delText>We use the PAI and the SCID and SCID-PD in our comprehensive mental health assessment. The PAI is an objective inventory of adult personality, the PAI assesses psychopathological syndromes and provides information relevant for clinical diagnosis, treatment planning, and screening for psychopathology.</w:delText>
        </w:r>
      </w:del>
    </w:p>
    <w:p w14:paraId="201CDC89" w14:textId="605E0EAE" w:rsidR="00F454B1" w:rsidRPr="00F454B1" w:rsidDel="005D5603" w:rsidRDefault="00F454B1" w:rsidP="00F454B1">
      <w:pPr>
        <w:rPr>
          <w:del w:id="409" w:author="Catherine Devine" w:date="2023-07-26T11:02:00Z"/>
        </w:rPr>
      </w:pPr>
      <w:del w:id="410" w:author="Catherine Devine" w:date="2023-07-26T11:02:00Z">
        <w:r w:rsidRPr="00F454B1" w:rsidDel="005D5603">
          <w:delText>Assessment generally takes between 1-2 hours to complete.</w:delText>
        </w:r>
      </w:del>
    </w:p>
    <w:p w14:paraId="0E452F6A" w14:textId="4DAF22F4" w:rsidR="00F454B1" w:rsidRPr="00F454B1" w:rsidDel="005D5603" w:rsidRDefault="00F454B1" w:rsidP="00F454B1">
      <w:pPr>
        <w:rPr>
          <w:del w:id="411" w:author="Catherine Devine" w:date="2023-07-26T11:02:00Z"/>
        </w:rPr>
      </w:pPr>
      <w:del w:id="412" w:author="Catherine Devine" w:date="2023-07-26T11:02:00Z">
        <w:r w:rsidRPr="00F454B1" w:rsidDel="005D5603">
          <w:delText>Test age range: 18 years to 89 years</w:delText>
        </w:r>
      </w:del>
    </w:p>
    <w:p w14:paraId="08E57732" w14:textId="789BA92C" w:rsidR="00F454B1" w:rsidRPr="00F454B1" w:rsidDel="005D5603" w:rsidRDefault="00F454B1" w:rsidP="00F454B1">
      <w:pPr>
        <w:rPr>
          <w:del w:id="413" w:author="Catherine Devine" w:date="2023-07-26T11:02:00Z"/>
          <w:b/>
          <w:bCs/>
          <w:i/>
          <w:iCs/>
        </w:rPr>
      </w:pPr>
      <w:del w:id="414" w:author="Catherine Devine" w:date="2023-07-26T11:02:00Z">
        <w:r w:rsidRPr="00F454B1" w:rsidDel="005D5603">
          <w:rPr>
            <w:b/>
            <w:bCs/>
            <w:i/>
            <w:iCs/>
          </w:rPr>
          <w:delText>NEO Personality Inventory</w:delText>
        </w:r>
      </w:del>
    </w:p>
    <w:p w14:paraId="661A7302" w14:textId="72521AF0" w:rsidR="00F454B1" w:rsidRPr="00F454B1" w:rsidDel="005D5603" w:rsidRDefault="00F454B1" w:rsidP="00F454B1">
      <w:pPr>
        <w:rPr>
          <w:del w:id="415" w:author="Catherine Devine" w:date="2023-07-26T11:02:00Z"/>
        </w:rPr>
      </w:pPr>
      <w:del w:id="416" w:author="Catherine Devine" w:date="2023-07-26T11:02:00Z">
        <w:r w:rsidRPr="00F454B1" w:rsidDel="005D5603">
          <w:delText>A personality inventory that examines a person’s Big Five personality traits (openness to experience, conscientiousness, extraversion, agreeableness, and neuroticism). It provides a systematic assessment of emotional, interpersonal, experiential, attitudinal, and motivational styles.</w:delText>
        </w:r>
      </w:del>
    </w:p>
    <w:p w14:paraId="1FBAF642" w14:textId="02527FE1" w:rsidR="00F454B1" w:rsidDel="005D5603" w:rsidRDefault="00F454B1" w:rsidP="00F454B1">
      <w:pPr>
        <w:rPr>
          <w:del w:id="417" w:author="Catherine Devine" w:date="2023-07-26T11:02:00Z"/>
        </w:rPr>
      </w:pPr>
      <w:del w:id="418" w:author="Catherine Devine" w:date="2023-07-26T11:02:00Z">
        <w:r w:rsidRPr="00F454B1" w:rsidDel="005D5603">
          <w:delText>Test age range: +16 years</w:delText>
        </w:r>
      </w:del>
    </w:p>
    <w:p w14:paraId="17911696" w14:textId="32009855" w:rsidR="00FB2B54" w:rsidDel="005D5603" w:rsidRDefault="00FB2B54" w:rsidP="00F454B1">
      <w:pPr>
        <w:rPr>
          <w:del w:id="419" w:author="Catherine Devine" w:date="2023-07-26T11:02:00Z"/>
        </w:rPr>
      </w:pPr>
    </w:p>
    <w:p w14:paraId="399E65F2" w14:textId="72453DD0" w:rsidR="00FB2B54" w:rsidDel="005D5603" w:rsidRDefault="00000000" w:rsidP="00F454B1">
      <w:pPr>
        <w:rPr>
          <w:del w:id="420" w:author="Catherine Devine" w:date="2023-07-26T11:02:00Z"/>
        </w:rPr>
      </w:pPr>
      <w:del w:id="421" w:author="Catherine Devine" w:date="2023-07-26T11:02:00Z">
        <w:r w:rsidDel="005D5603">
          <w:fldChar w:fldCharType="begin"/>
        </w:r>
        <w:r w:rsidDel="005D5603">
          <w:delInstrText>HYPERLINK "https://www.elysiumpsychology.com.au/fees/"</w:delInstrText>
        </w:r>
        <w:r w:rsidDel="005D5603">
          <w:fldChar w:fldCharType="separate"/>
        </w:r>
        <w:r w:rsidR="00FB2B54" w:rsidRPr="00E23292" w:rsidDel="005D5603">
          <w:rPr>
            <w:rStyle w:val="Hyperlink"/>
          </w:rPr>
          <w:delText>https://www.elysiumpsychology.com.au/fees/</w:delText>
        </w:r>
        <w:r w:rsidDel="005D5603">
          <w:rPr>
            <w:rStyle w:val="Hyperlink"/>
          </w:rPr>
          <w:fldChar w:fldCharType="end"/>
        </w:r>
      </w:del>
    </w:p>
    <w:p w14:paraId="1440FEF7" w14:textId="65613B23" w:rsidR="00CF6112" w:rsidDel="005D5603" w:rsidRDefault="00CF6112" w:rsidP="00CF6112">
      <w:pPr>
        <w:rPr>
          <w:del w:id="422" w:author="Catherine Devine" w:date="2023-07-26T11:02:00Z"/>
        </w:rPr>
      </w:pPr>
    </w:p>
    <w:p w14:paraId="7B58371C" w14:textId="6F2C47F8" w:rsidR="00F454B1" w:rsidRPr="00797EDA" w:rsidDel="005D5603" w:rsidRDefault="00797EDA" w:rsidP="00CF6112">
      <w:pPr>
        <w:rPr>
          <w:del w:id="423" w:author="Catherine Devine" w:date="2023-07-26T11:02:00Z"/>
          <w:b/>
          <w:bCs/>
          <w:u w:val="single"/>
        </w:rPr>
      </w:pPr>
      <w:del w:id="424" w:author="Catherine Devine" w:date="2023-07-26T11:02:00Z">
        <w:r w:rsidRPr="00797EDA" w:rsidDel="005D5603">
          <w:rPr>
            <w:b/>
            <w:bCs/>
            <w:u w:val="single"/>
          </w:rPr>
          <w:delText>Or</w:delText>
        </w:r>
        <w:r w:rsidDel="005D5603">
          <w:rPr>
            <w:b/>
            <w:bCs/>
            <w:u w:val="single"/>
          </w:rPr>
          <w:delText>... for example</w:delText>
        </w:r>
      </w:del>
    </w:p>
    <w:p w14:paraId="7D4A4199" w14:textId="10D1F6B9" w:rsidR="00F454B1" w:rsidDel="005D5603" w:rsidRDefault="00F454B1" w:rsidP="00CF6112">
      <w:pPr>
        <w:rPr>
          <w:del w:id="425" w:author="Catherine Devine" w:date="2023-07-26T11:02:00Z"/>
        </w:rPr>
      </w:pPr>
    </w:p>
    <w:p w14:paraId="29973199" w14:textId="0AC52DB9" w:rsidR="00797EDA" w:rsidRPr="00797EDA" w:rsidDel="005D5603" w:rsidRDefault="00797EDA" w:rsidP="00797EDA">
      <w:pPr>
        <w:rPr>
          <w:del w:id="426" w:author="Catherine Devine" w:date="2023-07-26T11:02:00Z"/>
        </w:rPr>
      </w:pPr>
      <w:del w:id="427" w:author="Catherine Devine" w:date="2023-07-26T11:02:00Z">
        <w:r w:rsidRPr="00797EDA" w:rsidDel="005D5603">
          <w:delText>We offer a wide range of psychological assessment, including Intellectual assessment, memory and personality assessment as well as vocational assessment. Please see below for more information on the variety of assessments we offer.</w:delText>
        </w:r>
      </w:del>
    </w:p>
    <w:p w14:paraId="2856940C" w14:textId="12608254" w:rsidR="00797EDA" w:rsidRPr="00797EDA" w:rsidDel="005D5603" w:rsidRDefault="00797EDA" w:rsidP="00797EDA">
      <w:pPr>
        <w:rPr>
          <w:del w:id="428" w:author="Catherine Devine" w:date="2023-07-26T11:02:00Z"/>
        </w:rPr>
      </w:pPr>
      <w:del w:id="429" w:author="Catherine Devine" w:date="2023-07-26T11:02:00Z">
        <w:r w:rsidRPr="00797EDA" w:rsidDel="005D5603">
          <w:delText>Assessments are undertaken by registered psychologists</w:delText>
        </w:r>
      </w:del>
    </w:p>
    <w:p w14:paraId="1C7A658E" w14:textId="602F167D" w:rsidR="00797EDA" w:rsidRPr="00797EDA" w:rsidDel="005D5603" w:rsidRDefault="00797EDA" w:rsidP="00797EDA">
      <w:pPr>
        <w:rPr>
          <w:del w:id="430" w:author="Catherine Devine" w:date="2023-07-26T11:02:00Z"/>
        </w:rPr>
      </w:pPr>
      <w:del w:id="431" w:author="Catherine Devine" w:date="2023-07-26T11:02:00Z">
        <w:r w:rsidRPr="00797EDA" w:rsidDel="005D5603">
          <w:delText>Payment plans available if required.</w:delText>
        </w:r>
      </w:del>
    </w:p>
    <w:p w14:paraId="1E96C038" w14:textId="383F3F14" w:rsidR="00797EDA" w:rsidRPr="00797EDA" w:rsidDel="005D5603" w:rsidRDefault="00797EDA" w:rsidP="00797EDA">
      <w:pPr>
        <w:rPr>
          <w:del w:id="432" w:author="Catherine Devine" w:date="2023-07-26T11:02:00Z"/>
          <w:b/>
          <w:bCs/>
        </w:rPr>
      </w:pPr>
      <w:del w:id="433" w:author="Catherine Devine" w:date="2023-07-26T11:02:00Z">
        <w:r w:rsidRPr="00797EDA" w:rsidDel="005D5603">
          <w:rPr>
            <w:b/>
            <w:bCs/>
            <w:i/>
            <w:iCs/>
          </w:rPr>
          <w:delText>ADHD </w:delText>
        </w:r>
        <w:r w:rsidRPr="00797EDA" w:rsidDel="005D5603">
          <w:rPr>
            <w:b/>
            <w:bCs/>
          </w:rPr>
          <w:delText>Assessment</w:delText>
        </w:r>
      </w:del>
    </w:p>
    <w:p w14:paraId="1858F0B3" w14:textId="22F28EFD" w:rsidR="00797EDA" w:rsidRPr="00797EDA" w:rsidDel="005D5603" w:rsidRDefault="00797EDA" w:rsidP="00797EDA">
      <w:pPr>
        <w:rPr>
          <w:del w:id="434" w:author="Catherine Devine" w:date="2023-07-26T11:02:00Z"/>
        </w:rPr>
      </w:pPr>
      <w:del w:id="435" w:author="Catherine Devine" w:date="2023-07-26T11:02:00Z">
        <w:r w:rsidRPr="00797EDA" w:rsidDel="005D5603">
          <w:delText>Cost: $760</w:delText>
        </w:r>
      </w:del>
    </w:p>
    <w:p w14:paraId="2716BA07" w14:textId="261BC4BC" w:rsidR="00797EDA" w:rsidRPr="00797EDA" w:rsidDel="005D5603" w:rsidRDefault="00797EDA" w:rsidP="00797EDA">
      <w:pPr>
        <w:rPr>
          <w:del w:id="436" w:author="Catherine Devine" w:date="2023-07-26T11:02:00Z"/>
        </w:rPr>
      </w:pPr>
      <w:del w:id="437" w:author="Catherine Devine" w:date="2023-07-26T11:02:00Z">
        <w:r w:rsidRPr="00797EDA" w:rsidDel="005D5603">
          <w:delText>Price includes: pre-assessment screening, 1 x 2h assessment session, online assessments, report writing and optional 30 min feedback session.</w:delText>
        </w:r>
      </w:del>
    </w:p>
    <w:p w14:paraId="2DEB5E75" w14:textId="33EE89F6" w:rsidR="00797EDA" w:rsidRPr="00797EDA" w:rsidDel="005D5603" w:rsidRDefault="00797EDA" w:rsidP="00797EDA">
      <w:pPr>
        <w:rPr>
          <w:del w:id="438" w:author="Catherine Devine" w:date="2023-07-26T11:02:00Z"/>
        </w:rPr>
      </w:pPr>
      <w:del w:id="439" w:author="Catherine Devine" w:date="2023-07-26T11:02:00Z">
        <w:r w:rsidRPr="00797EDA" w:rsidDel="005D5603">
          <w:delText>Test age range: 2 years +</w:delText>
        </w:r>
      </w:del>
    </w:p>
    <w:p w14:paraId="39938605" w14:textId="74EDD83C" w:rsidR="00797EDA" w:rsidRPr="00797EDA" w:rsidDel="005D5603" w:rsidRDefault="00797EDA" w:rsidP="00797EDA">
      <w:pPr>
        <w:rPr>
          <w:del w:id="440" w:author="Catherine Devine" w:date="2023-07-26T11:02:00Z"/>
        </w:rPr>
      </w:pPr>
      <w:del w:id="441" w:author="Catherine Devine" w:date="2023-07-26T11:02:00Z">
        <w:r w:rsidRPr="00797EDA" w:rsidDel="005D5603">
          <w:rPr>
            <w:i/>
            <w:iCs/>
          </w:rPr>
          <w:delText>nb. NDIS Clients are charged as per the fee scheduled</w:delText>
        </w:r>
      </w:del>
    </w:p>
    <w:p w14:paraId="6B894DA6" w14:textId="435C821C" w:rsidR="00797EDA" w:rsidRPr="00797EDA" w:rsidDel="005D5603" w:rsidRDefault="00797EDA" w:rsidP="00797EDA">
      <w:pPr>
        <w:rPr>
          <w:del w:id="442" w:author="Catherine Devine" w:date="2023-07-26T11:02:00Z"/>
          <w:b/>
          <w:bCs/>
        </w:rPr>
      </w:pPr>
      <w:del w:id="443" w:author="Catherine Devine" w:date="2023-07-26T11:02:00Z">
        <w:r w:rsidRPr="00797EDA" w:rsidDel="005D5603">
          <w:rPr>
            <w:b/>
            <w:bCs/>
            <w:i/>
            <w:iCs/>
          </w:rPr>
          <w:delText>Autism Diagnostic Interview- Revised (ADI-R)</w:delText>
        </w:r>
      </w:del>
    </w:p>
    <w:p w14:paraId="0D74BF5C" w14:textId="281276B3" w:rsidR="00797EDA" w:rsidRPr="00797EDA" w:rsidDel="005D5603" w:rsidRDefault="00797EDA" w:rsidP="00797EDA">
      <w:pPr>
        <w:rPr>
          <w:del w:id="444" w:author="Catherine Devine" w:date="2023-07-26T11:02:00Z"/>
        </w:rPr>
      </w:pPr>
      <w:del w:id="445" w:author="Catherine Devine" w:date="2023-07-26T11:02:00Z">
        <w:r w:rsidRPr="00797EDA" w:rsidDel="005D5603">
          <w:delText>Cost: $1200</w:delText>
        </w:r>
      </w:del>
    </w:p>
    <w:p w14:paraId="52DDEF08" w14:textId="25673B39" w:rsidR="00797EDA" w:rsidRPr="00797EDA" w:rsidDel="005D5603" w:rsidRDefault="00797EDA" w:rsidP="00797EDA">
      <w:pPr>
        <w:rPr>
          <w:del w:id="446" w:author="Catherine Devine" w:date="2023-07-26T11:02:00Z"/>
        </w:rPr>
      </w:pPr>
      <w:del w:id="447" w:author="Catherine Devine" w:date="2023-07-26T11:02:00Z">
        <w:r w:rsidRPr="00797EDA" w:rsidDel="005D5603">
          <w:delText>Price includes: pre-assessment screening, 2 x 2 hour interview assessment, additional adaptive assessments, comprehensive report and an optional 30 min feedback session.</w:delText>
        </w:r>
      </w:del>
    </w:p>
    <w:p w14:paraId="2727F21B" w14:textId="0EB26CF8" w:rsidR="00797EDA" w:rsidRPr="00797EDA" w:rsidDel="005D5603" w:rsidRDefault="00797EDA" w:rsidP="00797EDA">
      <w:pPr>
        <w:rPr>
          <w:del w:id="448" w:author="Catherine Devine" w:date="2023-07-26T11:02:00Z"/>
        </w:rPr>
      </w:pPr>
      <w:del w:id="449" w:author="Catherine Devine" w:date="2023-07-26T11:02:00Z">
        <w:r w:rsidRPr="00797EDA" w:rsidDel="005D5603">
          <w:delText>This comprehensive interview provides a thorough assessment of individuals suspected of having autism or other autism spectrum disorders. The ADI-R has proven highly useful for formal diagnosis as well as treatment and educational planning.</w:delText>
        </w:r>
      </w:del>
    </w:p>
    <w:p w14:paraId="427FB460" w14:textId="5C3B4D79" w:rsidR="00797EDA" w:rsidRPr="00797EDA" w:rsidDel="005D5603" w:rsidRDefault="00797EDA" w:rsidP="00797EDA">
      <w:pPr>
        <w:rPr>
          <w:del w:id="450" w:author="Catherine Devine" w:date="2023-07-26T11:02:00Z"/>
        </w:rPr>
      </w:pPr>
      <w:del w:id="451" w:author="Catherine Devine" w:date="2023-07-26T11:02:00Z">
        <w:r w:rsidRPr="00797EDA" w:rsidDel="005D5603">
          <w:delText>To administer the ADI-R, an experienced clinical interviewer questions a parent or caretaker who is familiar with the developmental history and current behaviour of the individual being evaluated. The interview can be used to assess both children and adults, as long as their mental age is above 2 years, 0 months.</w:delText>
        </w:r>
      </w:del>
    </w:p>
    <w:p w14:paraId="3837940D" w14:textId="3CE9264A" w:rsidR="00797EDA" w:rsidRPr="00797EDA" w:rsidDel="005D5603" w:rsidRDefault="00797EDA" w:rsidP="00797EDA">
      <w:pPr>
        <w:rPr>
          <w:del w:id="452" w:author="Catherine Devine" w:date="2023-07-26T11:02:00Z"/>
        </w:rPr>
      </w:pPr>
      <w:del w:id="453" w:author="Catherine Devine" w:date="2023-07-26T11:02:00Z">
        <w:r w:rsidRPr="00797EDA" w:rsidDel="005D5603">
          <w:delText>The ADI-R provides categorical results for three domains: Language/Communication, Reciprocal Social Interactions, and Repetitive Behaviours/Interests</w:delText>
        </w:r>
      </w:del>
    </w:p>
    <w:p w14:paraId="47379402" w14:textId="501E7F4A" w:rsidR="00797EDA" w:rsidRPr="00797EDA" w:rsidDel="005D5603" w:rsidRDefault="00797EDA" w:rsidP="00797EDA">
      <w:pPr>
        <w:rPr>
          <w:del w:id="454" w:author="Catherine Devine" w:date="2023-07-26T11:02:00Z"/>
        </w:rPr>
      </w:pPr>
      <w:del w:id="455" w:author="Catherine Devine" w:date="2023-07-26T11:02:00Z">
        <w:r w:rsidRPr="00797EDA" w:rsidDel="005D5603">
          <w:delText>Test age range: 2 years +</w:delText>
        </w:r>
      </w:del>
    </w:p>
    <w:p w14:paraId="3A35F009" w14:textId="2F5D18CA" w:rsidR="00797EDA" w:rsidRPr="00797EDA" w:rsidDel="005D5603" w:rsidRDefault="00797EDA" w:rsidP="00797EDA">
      <w:pPr>
        <w:rPr>
          <w:del w:id="456" w:author="Catherine Devine" w:date="2023-07-26T11:02:00Z"/>
        </w:rPr>
      </w:pPr>
      <w:del w:id="457" w:author="Catherine Devine" w:date="2023-07-26T11:02:00Z">
        <w:r w:rsidRPr="00797EDA" w:rsidDel="005D5603">
          <w:rPr>
            <w:i/>
            <w:iCs/>
          </w:rPr>
          <w:delText>nb. NDIS Clients are charged as per the fee scheduled</w:delText>
        </w:r>
      </w:del>
    </w:p>
    <w:p w14:paraId="424664E8" w14:textId="3403ED8D" w:rsidR="00797EDA" w:rsidRPr="00797EDA" w:rsidDel="005D5603" w:rsidRDefault="00797EDA" w:rsidP="00797EDA">
      <w:pPr>
        <w:rPr>
          <w:del w:id="458" w:author="Catherine Devine" w:date="2023-07-26T11:02:00Z"/>
          <w:b/>
          <w:bCs/>
        </w:rPr>
      </w:pPr>
      <w:del w:id="459" w:author="Catherine Devine" w:date="2023-07-26T11:02:00Z">
        <w:r w:rsidRPr="00797EDA" w:rsidDel="005D5603">
          <w:rPr>
            <w:b/>
            <w:bCs/>
            <w:i/>
            <w:iCs/>
          </w:rPr>
          <w:delText>Wechsler Intelligence Scale for Children (WISC)</w:delText>
        </w:r>
      </w:del>
    </w:p>
    <w:p w14:paraId="2199F7BE" w14:textId="10B4C720" w:rsidR="00797EDA" w:rsidRPr="00797EDA" w:rsidDel="005D5603" w:rsidRDefault="00797EDA" w:rsidP="00797EDA">
      <w:pPr>
        <w:rPr>
          <w:del w:id="460" w:author="Catherine Devine" w:date="2023-07-26T11:02:00Z"/>
        </w:rPr>
      </w:pPr>
      <w:del w:id="461" w:author="Catherine Devine" w:date="2023-07-26T11:02:00Z">
        <w:r w:rsidRPr="00797EDA" w:rsidDel="005D5603">
          <w:delText>Cost: $760</w:delText>
        </w:r>
      </w:del>
    </w:p>
    <w:p w14:paraId="2AC1F73C" w14:textId="2838688E" w:rsidR="00797EDA" w:rsidRPr="00797EDA" w:rsidDel="005D5603" w:rsidRDefault="00797EDA" w:rsidP="00797EDA">
      <w:pPr>
        <w:rPr>
          <w:del w:id="462" w:author="Catherine Devine" w:date="2023-07-26T11:02:00Z"/>
        </w:rPr>
      </w:pPr>
      <w:del w:id="463" w:author="Catherine Devine" w:date="2023-07-26T11:02:00Z">
        <w:r w:rsidRPr="00797EDA" w:rsidDel="005D5603">
          <w:delText>Price includes: 1 x 2 hour assessment session, comprehensive report and optional 30 min feedback session.</w:delText>
        </w:r>
      </w:del>
    </w:p>
    <w:p w14:paraId="6E369003" w14:textId="560DE834" w:rsidR="00797EDA" w:rsidRPr="00797EDA" w:rsidDel="005D5603" w:rsidRDefault="00797EDA" w:rsidP="00797EDA">
      <w:pPr>
        <w:rPr>
          <w:del w:id="464" w:author="Catherine Devine" w:date="2023-07-26T11:02:00Z"/>
        </w:rPr>
      </w:pPr>
      <w:del w:id="465" w:author="Catherine Devine" w:date="2023-07-26T11:02:00Z">
        <w:r w:rsidRPr="00797EDA" w:rsidDel="005D5603">
          <w:delText>The Wechsler Intelligence Scale for Children is a comprehensive measure of a child’s intellectual ability.</w:delText>
        </w:r>
      </w:del>
    </w:p>
    <w:p w14:paraId="3E3FAD6A" w14:textId="704D46EE" w:rsidR="00797EDA" w:rsidRPr="00797EDA" w:rsidDel="005D5603" w:rsidRDefault="00797EDA" w:rsidP="00797EDA">
      <w:pPr>
        <w:rPr>
          <w:del w:id="466" w:author="Catherine Devine" w:date="2023-07-26T11:02:00Z"/>
        </w:rPr>
      </w:pPr>
      <w:del w:id="467" w:author="Catherine Devine" w:date="2023-07-26T11:02:00Z">
        <w:r w:rsidRPr="00797EDA" w:rsidDel="005D5603">
          <w:delText>The assessment involves a powerful set of 16 optional process-oriented subtests that assess different facets of intelligence.</w:delText>
        </w:r>
      </w:del>
    </w:p>
    <w:p w14:paraId="2BEC8BC2" w14:textId="222B2266" w:rsidR="00797EDA" w:rsidRPr="00797EDA" w:rsidDel="005D5603" w:rsidRDefault="00797EDA" w:rsidP="00797EDA">
      <w:pPr>
        <w:rPr>
          <w:del w:id="468" w:author="Catherine Devine" w:date="2023-07-26T11:02:00Z"/>
        </w:rPr>
      </w:pPr>
      <w:del w:id="469" w:author="Catherine Devine" w:date="2023-07-26T11:02:00Z">
        <w:r w:rsidRPr="00797EDA" w:rsidDel="005D5603">
          <w:delText>Test age range: 6 -16 years</w:delText>
        </w:r>
      </w:del>
    </w:p>
    <w:p w14:paraId="2CBA598F" w14:textId="2ACFF5D9" w:rsidR="00797EDA" w:rsidRPr="00797EDA" w:rsidDel="005D5603" w:rsidRDefault="00797EDA" w:rsidP="00797EDA">
      <w:pPr>
        <w:rPr>
          <w:del w:id="470" w:author="Catherine Devine" w:date="2023-07-26T11:02:00Z"/>
        </w:rPr>
      </w:pPr>
      <w:del w:id="471" w:author="Catherine Devine" w:date="2023-07-26T11:02:00Z">
        <w:r w:rsidRPr="00797EDA" w:rsidDel="005D5603">
          <w:rPr>
            <w:i/>
            <w:iCs/>
          </w:rPr>
          <w:delText>nb. NDIS Clients are charged as per the fee scheduled</w:delText>
        </w:r>
      </w:del>
    </w:p>
    <w:p w14:paraId="040A92C0" w14:textId="2587A920" w:rsidR="00797EDA" w:rsidRPr="00797EDA" w:rsidDel="005D5603" w:rsidRDefault="00797EDA" w:rsidP="00797EDA">
      <w:pPr>
        <w:rPr>
          <w:del w:id="472" w:author="Catherine Devine" w:date="2023-07-26T11:02:00Z"/>
          <w:b/>
          <w:bCs/>
        </w:rPr>
      </w:pPr>
      <w:del w:id="473" w:author="Catherine Devine" w:date="2023-07-26T11:02:00Z">
        <w:r w:rsidRPr="00797EDA" w:rsidDel="005D5603">
          <w:rPr>
            <w:b/>
            <w:bCs/>
            <w:i/>
            <w:iCs/>
          </w:rPr>
          <w:delText>Wechsler Individual Achievement Test (WIAT)</w:delText>
        </w:r>
      </w:del>
    </w:p>
    <w:p w14:paraId="24AC9463" w14:textId="42F2A410" w:rsidR="00797EDA" w:rsidRPr="00797EDA" w:rsidDel="005D5603" w:rsidRDefault="00797EDA" w:rsidP="00797EDA">
      <w:pPr>
        <w:rPr>
          <w:del w:id="474" w:author="Catherine Devine" w:date="2023-07-26T11:02:00Z"/>
        </w:rPr>
      </w:pPr>
      <w:del w:id="475" w:author="Catherine Devine" w:date="2023-07-26T11:02:00Z">
        <w:r w:rsidRPr="00797EDA" w:rsidDel="005D5603">
          <w:delText>Cost: $900</w:delText>
        </w:r>
      </w:del>
    </w:p>
    <w:p w14:paraId="0BC55C21" w14:textId="40059D58" w:rsidR="00797EDA" w:rsidRPr="00797EDA" w:rsidDel="005D5603" w:rsidRDefault="00797EDA" w:rsidP="00797EDA">
      <w:pPr>
        <w:rPr>
          <w:del w:id="476" w:author="Catherine Devine" w:date="2023-07-26T11:02:00Z"/>
        </w:rPr>
      </w:pPr>
      <w:del w:id="477" w:author="Catherine Devine" w:date="2023-07-26T11:02:00Z">
        <w:r w:rsidRPr="00797EDA" w:rsidDel="005D5603">
          <w:delText>Price includes: 1 x 3 hour assessment session, comprehensive report and optional 30 min feedback session.</w:delText>
        </w:r>
      </w:del>
    </w:p>
    <w:p w14:paraId="2D6C2060" w14:textId="5CC9E68F" w:rsidR="00797EDA" w:rsidRPr="00797EDA" w:rsidDel="005D5603" w:rsidRDefault="00797EDA" w:rsidP="00797EDA">
      <w:pPr>
        <w:rPr>
          <w:del w:id="478" w:author="Catherine Devine" w:date="2023-07-26T11:02:00Z"/>
        </w:rPr>
      </w:pPr>
      <w:del w:id="479" w:author="Catherine Devine" w:date="2023-07-26T11:02:00Z">
        <w:r w:rsidRPr="00797EDA" w:rsidDel="005D5603">
          <w:delText>The WIAT-III A&amp;NZ is suitable for use in a variety of clinical, educational, and research settings, including schools, clinics and private practices.</w:delText>
        </w:r>
      </w:del>
    </w:p>
    <w:p w14:paraId="2822DA2B" w14:textId="3AC1EE75" w:rsidR="00797EDA" w:rsidRPr="00797EDA" w:rsidDel="005D5603" w:rsidRDefault="00797EDA" w:rsidP="00797EDA">
      <w:pPr>
        <w:rPr>
          <w:del w:id="480" w:author="Catherine Devine" w:date="2023-07-26T11:02:00Z"/>
        </w:rPr>
      </w:pPr>
      <w:del w:id="481" w:author="Catherine Devine" w:date="2023-07-26T11:02:00Z">
        <w:r w:rsidRPr="00797EDA" w:rsidDel="005D5603">
          <w:delText>Use WIAT-III A&amp;NZ results to: Identify the academic strengths and weaknesses of a student, inform decisions regarding eligibility for educational services, educational placement, or diagnosis of a specific learning disability and design instructional objectives and plan interventions</w:delText>
        </w:r>
      </w:del>
    </w:p>
    <w:p w14:paraId="5C186E8C" w14:textId="5A3907AA" w:rsidR="00797EDA" w:rsidRPr="00797EDA" w:rsidDel="005D5603" w:rsidRDefault="00797EDA" w:rsidP="00797EDA">
      <w:pPr>
        <w:rPr>
          <w:del w:id="482" w:author="Catherine Devine" w:date="2023-07-26T11:02:00Z"/>
        </w:rPr>
      </w:pPr>
      <w:del w:id="483" w:author="Catherine Devine" w:date="2023-07-26T11:02:00Z">
        <w:r w:rsidRPr="00797EDA" w:rsidDel="005D5603">
          <w:delText>Test age range: 4 -50:11 years</w:delText>
        </w:r>
      </w:del>
    </w:p>
    <w:p w14:paraId="3055E347" w14:textId="625A46D5" w:rsidR="00797EDA" w:rsidRPr="00797EDA" w:rsidDel="005D5603" w:rsidRDefault="00797EDA" w:rsidP="00797EDA">
      <w:pPr>
        <w:rPr>
          <w:del w:id="484" w:author="Catherine Devine" w:date="2023-07-26T11:02:00Z"/>
        </w:rPr>
      </w:pPr>
      <w:del w:id="485" w:author="Catherine Devine" w:date="2023-07-26T11:02:00Z">
        <w:r w:rsidRPr="00797EDA" w:rsidDel="005D5603">
          <w:rPr>
            <w:i/>
            <w:iCs/>
          </w:rPr>
          <w:delText>nb. NDIS Clients are charged as per the fee scheduled</w:delText>
        </w:r>
      </w:del>
    </w:p>
    <w:p w14:paraId="69FCDC47" w14:textId="3808FE4F" w:rsidR="00797EDA" w:rsidRPr="00797EDA" w:rsidDel="005D5603" w:rsidRDefault="00797EDA" w:rsidP="00797EDA">
      <w:pPr>
        <w:rPr>
          <w:del w:id="486" w:author="Catherine Devine" w:date="2023-07-26T11:02:00Z"/>
          <w:b/>
          <w:bCs/>
        </w:rPr>
      </w:pPr>
      <w:del w:id="487" w:author="Catherine Devine" w:date="2023-07-26T11:02:00Z">
        <w:r w:rsidRPr="00797EDA" w:rsidDel="005D5603">
          <w:rPr>
            <w:b/>
            <w:bCs/>
            <w:i/>
            <w:iCs/>
          </w:rPr>
          <w:delText>Wechsler Adult Intelligence Scale (WAIS)</w:delText>
        </w:r>
      </w:del>
    </w:p>
    <w:p w14:paraId="249B868E" w14:textId="422AD9AB" w:rsidR="00797EDA" w:rsidRPr="00797EDA" w:rsidDel="005D5603" w:rsidRDefault="00797EDA" w:rsidP="00797EDA">
      <w:pPr>
        <w:rPr>
          <w:del w:id="488" w:author="Catherine Devine" w:date="2023-07-26T11:02:00Z"/>
        </w:rPr>
      </w:pPr>
      <w:del w:id="489" w:author="Catherine Devine" w:date="2023-07-26T11:02:00Z">
        <w:r w:rsidRPr="00797EDA" w:rsidDel="005D5603">
          <w:delText>Cost: $760</w:delText>
        </w:r>
      </w:del>
    </w:p>
    <w:p w14:paraId="7D85CB9A" w14:textId="2865E2C9" w:rsidR="00797EDA" w:rsidRPr="00797EDA" w:rsidDel="005D5603" w:rsidRDefault="00797EDA" w:rsidP="00797EDA">
      <w:pPr>
        <w:rPr>
          <w:del w:id="490" w:author="Catherine Devine" w:date="2023-07-26T11:02:00Z"/>
        </w:rPr>
      </w:pPr>
      <w:del w:id="491" w:author="Catherine Devine" w:date="2023-07-26T11:02:00Z">
        <w:r w:rsidRPr="00797EDA" w:rsidDel="005D5603">
          <w:delText>Price includes: 1 x 2 hour assessment session, comprehensive report and optional 30 min feedback session.</w:delText>
        </w:r>
      </w:del>
    </w:p>
    <w:p w14:paraId="10E0C0DE" w14:textId="53CE7CC6" w:rsidR="00797EDA" w:rsidRPr="00797EDA" w:rsidDel="005D5603" w:rsidRDefault="00797EDA" w:rsidP="00797EDA">
      <w:pPr>
        <w:rPr>
          <w:del w:id="492" w:author="Catherine Devine" w:date="2023-07-26T11:02:00Z"/>
        </w:rPr>
      </w:pPr>
      <w:del w:id="493" w:author="Catherine Devine" w:date="2023-07-26T11:02:00Z">
        <w:r w:rsidRPr="00797EDA" w:rsidDel="005D5603">
          <w:delText>The Wechsler Adult Intelligence Scale is a comprehensive measure of an adult’s intellectual ability that includes a full-scale IQ score in addition to index scores that measure different facets of intelligence.</w:delText>
        </w:r>
      </w:del>
    </w:p>
    <w:p w14:paraId="1953CA1C" w14:textId="0F6FDCED" w:rsidR="00797EDA" w:rsidRPr="00797EDA" w:rsidDel="005D5603" w:rsidRDefault="00797EDA" w:rsidP="00797EDA">
      <w:pPr>
        <w:rPr>
          <w:del w:id="494" w:author="Catherine Devine" w:date="2023-07-26T11:02:00Z"/>
        </w:rPr>
      </w:pPr>
      <w:del w:id="495" w:author="Catherine Devine" w:date="2023-07-26T11:02:00Z">
        <w:r w:rsidRPr="00797EDA" w:rsidDel="005D5603">
          <w:delText>Test age range: 16 years +</w:delText>
        </w:r>
      </w:del>
    </w:p>
    <w:p w14:paraId="3E7D5642" w14:textId="7DF93A16" w:rsidR="00797EDA" w:rsidRPr="00797EDA" w:rsidDel="005D5603" w:rsidRDefault="00797EDA" w:rsidP="00797EDA">
      <w:pPr>
        <w:rPr>
          <w:del w:id="496" w:author="Catherine Devine" w:date="2023-07-26T11:02:00Z"/>
        </w:rPr>
      </w:pPr>
      <w:del w:id="497" w:author="Catherine Devine" w:date="2023-07-26T11:02:00Z">
        <w:r w:rsidRPr="00797EDA" w:rsidDel="005D5603">
          <w:rPr>
            <w:i/>
            <w:iCs/>
          </w:rPr>
          <w:delText>nb. NDIS Clients are charged as per the fee scheduled</w:delText>
        </w:r>
      </w:del>
    </w:p>
    <w:p w14:paraId="696303C1" w14:textId="08360805" w:rsidR="00797EDA" w:rsidRPr="00797EDA" w:rsidDel="005D5603" w:rsidRDefault="00797EDA" w:rsidP="00797EDA">
      <w:pPr>
        <w:rPr>
          <w:del w:id="498" w:author="Catherine Devine" w:date="2023-07-26T11:02:00Z"/>
          <w:b/>
          <w:bCs/>
        </w:rPr>
      </w:pPr>
      <w:del w:id="499" w:author="Catherine Devine" w:date="2023-07-26T11:02:00Z">
        <w:r w:rsidRPr="00797EDA" w:rsidDel="005D5603">
          <w:rPr>
            <w:b/>
            <w:bCs/>
            <w:i/>
            <w:iCs/>
          </w:rPr>
          <w:delText>Wechsler Memory Scale (WMS)</w:delText>
        </w:r>
      </w:del>
    </w:p>
    <w:p w14:paraId="169404E4" w14:textId="3D94B015" w:rsidR="00797EDA" w:rsidRPr="00797EDA" w:rsidDel="005D5603" w:rsidRDefault="00797EDA" w:rsidP="00797EDA">
      <w:pPr>
        <w:rPr>
          <w:del w:id="500" w:author="Catherine Devine" w:date="2023-07-26T11:02:00Z"/>
        </w:rPr>
      </w:pPr>
      <w:del w:id="501" w:author="Catherine Devine" w:date="2023-07-26T11:02:00Z">
        <w:r w:rsidRPr="00797EDA" w:rsidDel="005D5603">
          <w:delText>Cost: $760</w:delText>
        </w:r>
      </w:del>
    </w:p>
    <w:p w14:paraId="478C6962" w14:textId="33B20869" w:rsidR="00797EDA" w:rsidRPr="00797EDA" w:rsidDel="005D5603" w:rsidRDefault="00797EDA" w:rsidP="00797EDA">
      <w:pPr>
        <w:rPr>
          <w:del w:id="502" w:author="Catherine Devine" w:date="2023-07-26T11:02:00Z"/>
        </w:rPr>
      </w:pPr>
      <w:del w:id="503" w:author="Catherine Devine" w:date="2023-07-26T11:02:00Z">
        <w:r w:rsidRPr="00797EDA" w:rsidDel="005D5603">
          <w:delText>Price includes: 1 x 2 hour assessment session, comprehensive report and optional 30 min feedback session.</w:delText>
        </w:r>
      </w:del>
    </w:p>
    <w:p w14:paraId="70B3A42C" w14:textId="49671654" w:rsidR="00797EDA" w:rsidRPr="00797EDA" w:rsidDel="005D5603" w:rsidRDefault="00797EDA" w:rsidP="00797EDA">
      <w:pPr>
        <w:rPr>
          <w:del w:id="504" w:author="Catherine Devine" w:date="2023-07-26T11:02:00Z"/>
        </w:rPr>
      </w:pPr>
      <w:del w:id="505" w:author="Catherine Devine" w:date="2023-07-26T11:02:00Z">
        <w:r w:rsidRPr="00797EDA" w:rsidDel="005D5603">
          <w:delText>The Wechsler Memory Scale (WMS) is a comprehensive measure of adult memory functioning and assessed both auditory and visual memory. The results of a memory assessment help an individual develop effective strategies to retain information to aid future learning processes. The results from the test can also be used to provide further insight into an individual’s performance on the Wechsler Adult Intelligence Scale.</w:delText>
        </w:r>
      </w:del>
    </w:p>
    <w:p w14:paraId="36AE2871" w14:textId="0F7D2142" w:rsidR="00797EDA" w:rsidRPr="00797EDA" w:rsidDel="005D5603" w:rsidRDefault="00797EDA" w:rsidP="00797EDA">
      <w:pPr>
        <w:rPr>
          <w:del w:id="506" w:author="Catherine Devine" w:date="2023-07-26T11:02:00Z"/>
        </w:rPr>
      </w:pPr>
      <w:del w:id="507" w:author="Catherine Devine" w:date="2023-07-26T11:02:00Z">
        <w:r w:rsidRPr="00797EDA" w:rsidDel="005D5603">
          <w:delText>Assessment generally takes between 1-3 hours to complete.</w:delText>
        </w:r>
      </w:del>
    </w:p>
    <w:p w14:paraId="525245A6" w14:textId="788C5E76" w:rsidR="00797EDA" w:rsidRPr="00797EDA" w:rsidDel="005D5603" w:rsidRDefault="00797EDA" w:rsidP="00797EDA">
      <w:pPr>
        <w:rPr>
          <w:del w:id="508" w:author="Catherine Devine" w:date="2023-07-26T11:02:00Z"/>
        </w:rPr>
      </w:pPr>
      <w:del w:id="509" w:author="Catherine Devine" w:date="2023-07-26T11:02:00Z">
        <w:r w:rsidRPr="00797EDA" w:rsidDel="005D5603">
          <w:delText>Test age range: 16 – 89 years</w:delText>
        </w:r>
      </w:del>
    </w:p>
    <w:p w14:paraId="3946DFE6" w14:textId="6C6929AE" w:rsidR="00797EDA" w:rsidRPr="00797EDA" w:rsidDel="005D5603" w:rsidRDefault="00797EDA" w:rsidP="00797EDA">
      <w:pPr>
        <w:rPr>
          <w:del w:id="510" w:author="Catherine Devine" w:date="2023-07-26T11:02:00Z"/>
        </w:rPr>
      </w:pPr>
      <w:del w:id="511" w:author="Catherine Devine" w:date="2023-07-26T11:02:00Z">
        <w:r w:rsidRPr="00797EDA" w:rsidDel="005D5603">
          <w:rPr>
            <w:i/>
            <w:iCs/>
          </w:rPr>
          <w:delText>nb. NDIS Clients are charged as per the fee scheduled</w:delText>
        </w:r>
      </w:del>
    </w:p>
    <w:p w14:paraId="6F08584A" w14:textId="6CFC360C" w:rsidR="00797EDA" w:rsidRPr="00797EDA" w:rsidDel="005D5603" w:rsidRDefault="00797EDA" w:rsidP="00797EDA">
      <w:pPr>
        <w:rPr>
          <w:del w:id="512" w:author="Catherine Devine" w:date="2023-07-26T11:02:00Z"/>
          <w:b/>
          <w:bCs/>
        </w:rPr>
      </w:pPr>
      <w:del w:id="513" w:author="Catherine Devine" w:date="2023-07-26T11:02:00Z">
        <w:r w:rsidRPr="00797EDA" w:rsidDel="005D5603">
          <w:rPr>
            <w:b/>
            <w:bCs/>
            <w:i/>
            <w:iCs/>
          </w:rPr>
          <w:delText>Comprehensive Mental Health Assessment</w:delText>
        </w:r>
        <w:r w:rsidRPr="00797EDA" w:rsidDel="005D5603">
          <w:rPr>
            <w:b/>
            <w:bCs/>
          </w:rPr>
          <w:delText> (Adult)</w:delText>
        </w:r>
      </w:del>
    </w:p>
    <w:p w14:paraId="2E2FF1A4" w14:textId="309534BC" w:rsidR="00797EDA" w:rsidRPr="00797EDA" w:rsidDel="005D5603" w:rsidRDefault="00797EDA" w:rsidP="00797EDA">
      <w:pPr>
        <w:rPr>
          <w:del w:id="514" w:author="Catherine Devine" w:date="2023-07-26T11:02:00Z"/>
        </w:rPr>
      </w:pPr>
      <w:del w:id="515" w:author="Catherine Devine" w:date="2023-07-26T11:02:00Z">
        <w:r w:rsidRPr="00797EDA" w:rsidDel="005D5603">
          <w:delText>Cost: $560</w:delText>
        </w:r>
      </w:del>
    </w:p>
    <w:p w14:paraId="0055E37E" w14:textId="50971C4D" w:rsidR="00797EDA" w:rsidRPr="00797EDA" w:rsidDel="005D5603" w:rsidRDefault="00797EDA" w:rsidP="00797EDA">
      <w:pPr>
        <w:rPr>
          <w:del w:id="516" w:author="Catherine Devine" w:date="2023-07-26T11:02:00Z"/>
        </w:rPr>
      </w:pPr>
      <w:del w:id="517" w:author="Catherine Devine" w:date="2023-07-26T11:02:00Z">
        <w:r w:rsidRPr="00797EDA" w:rsidDel="005D5603">
          <w:delText>Price includes: 1 x 2 hour clinical interview, online assessment, comprehensive report and optional 30 min feedback session.</w:delText>
        </w:r>
      </w:del>
    </w:p>
    <w:p w14:paraId="7A05141D" w14:textId="5889E8E8" w:rsidR="00797EDA" w:rsidRPr="00797EDA" w:rsidDel="005D5603" w:rsidRDefault="00797EDA" w:rsidP="00797EDA">
      <w:pPr>
        <w:rPr>
          <w:del w:id="518" w:author="Catherine Devine" w:date="2023-07-26T11:02:00Z"/>
        </w:rPr>
      </w:pPr>
      <w:del w:id="519" w:author="Catherine Devine" w:date="2023-07-26T11:02:00Z">
        <w:r w:rsidRPr="00797EDA" w:rsidDel="005D5603">
          <w:delText>We use the PAI and the SCID and SCID-PD in our comprehensive mental health assessment. The PAI is an objective inventory of adult personality, the PAI assesses psychopathological syndromes and provides information relevant for clinical diagnosis, treatment planning, and screening for psychopathology.</w:delText>
        </w:r>
      </w:del>
    </w:p>
    <w:p w14:paraId="2FE19758" w14:textId="7CEA7C31" w:rsidR="00797EDA" w:rsidRPr="00797EDA" w:rsidDel="005D5603" w:rsidRDefault="00797EDA" w:rsidP="00797EDA">
      <w:pPr>
        <w:rPr>
          <w:del w:id="520" w:author="Catherine Devine" w:date="2023-07-26T11:02:00Z"/>
        </w:rPr>
      </w:pPr>
      <w:del w:id="521" w:author="Catherine Devine" w:date="2023-07-26T11:02:00Z">
        <w:r w:rsidRPr="00797EDA" w:rsidDel="005D5603">
          <w:delText>Test age range: 18 years to 89 years</w:delText>
        </w:r>
      </w:del>
    </w:p>
    <w:p w14:paraId="7C77E7F4" w14:textId="2D05A214" w:rsidR="00797EDA" w:rsidRPr="00797EDA" w:rsidDel="005D5603" w:rsidRDefault="00797EDA" w:rsidP="00797EDA">
      <w:pPr>
        <w:rPr>
          <w:del w:id="522" w:author="Catherine Devine" w:date="2023-07-26T11:02:00Z"/>
        </w:rPr>
      </w:pPr>
      <w:del w:id="523" w:author="Catherine Devine" w:date="2023-07-26T11:02:00Z">
        <w:r w:rsidRPr="00797EDA" w:rsidDel="005D5603">
          <w:rPr>
            <w:i/>
            <w:iCs/>
          </w:rPr>
          <w:delText>nb. NDIS Clients are charged as per the fee scheduled</w:delText>
        </w:r>
      </w:del>
    </w:p>
    <w:p w14:paraId="7FA4CEA6" w14:textId="4C27A83D" w:rsidR="00797EDA" w:rsidDel="005D5603" w:rsidRDefault="00797EDA" w:rsidP="00CF6112">
      <w:pPr>
        <w:rPr>
          <w:del w:id="524" w:author="Catherine Devine" w:date="2023-07-26T11:02:00Z"/>
        </w:rPr>
      </w:pPr>
    </w:p>
    <w:p w14:paraId="7A9C618B" w14:textId="3F81CF8A" w:rsidR="00F454B1" w:rsidDel="005D5603" w:rsidRDefault="00975C1B" w:rsidP="00CF6112">
      <w:pPr>
        <w:rPr>
          <w:del w:id="525" w:author="Catherine Devine" w:date="2023-07-26T11:02:00Z"/>
        </w:rPr>
      </w:pPr>
      <w:del w:id="526" w:author="Catherine Devine" w:date="2023-07-26T11:02:00Z">
        <w:r w:rsidRPr="009D6808" w:rsidDel="005D5603">
          <w:rPr>
            <w:b/>
            <w:bCs/>
          </w:rPr>
          <w:delText>See for example:</w:delText>
        </w:r>
        <w:r w:rsidDel="005D5603">
          <w:delText xml:space="preserve">  </w:delText>
        </w:r>
        <w:r w:rsidR="00000000" w:rsidDel="005D5603">
          <w:fldChar w:fldCharType="begin"/>
        </w:r>
        <w:r w:rsidR="00000000" w:rsidDel="005D5603">
          <w:delInstrText>HYPERLINK "https://www.psychologymelbourne.com.au/testing-and-assessment-packages"</w:delInstrText>
        </w:r>
        <w:r w:rsidR="00000000" w:rsidDel="005D5603">
          <w:fldChar w:fldCharType="separate"/>
        </w:r>
        <w:r w:rsidRPr="00E23292" w:rsidDel="005D5603">
          <w:rPr>
            <w:rStyle w:val="Hyperlink"/>
          </w:rPr>
          <w:delText>https://www.psychologymelbourne.com.au/testing-and-assessment-packages</w:delText>
        </w:r>
        <w:r w:rsidR="00000000" w:rsidDel="005D5603">
          <w:rPr>
            <w:rStyle w:val="Hyperlink"/>
          </w:rPr>
          <w:fldChar w:fldCharType="end"/>
        </w:r>
      </w:del>
    </w:p>
    <w:p w14:paraId="3716C350" w14:textId="7203BAE5" w:rsidR="00975C1B" w:rsidDel="005D5603" w:rsidRDefault="00975C1B" w:rsidP="00CF6112">
      <w:pPr>
        <w:rPr>
          <w:del w:id="527" w:author="Catherine Devine" w:date="2023-07-26T11:02:00Z"/>
        </w:rPr>
      </w:pPr>
    </w:p>
    <w:p w14:paraId="101B968F" w14:textId="1425D443" w:rsidR="00F454B1" w:rsidDel="005D5603" w:rsidRDefault="00F454B1" w:rsidP="00CF6112">
      <w:pPr>
        <w:rPr>
          <w:del w:id="528" w:author="Catherine Devine" w:date="2023-07-26T11:02:00Z"/>
        </w:rPr>
      </w:pPr>
    </w:p>
    <w:p w14:paraId="419B531B" w14:textId="3E43FA22" w:rsidR="00C813A4" w:rsidDel="005D5603" w:rsidRDefault="00C813A4" w:rsidP="00CF6112">
      <w:pPr>
        <w:rPr>
          <w:del w:id="529" w:author="Catherine Devine" w:date="2023-07-26T11:02:00Z"/>
          <w:b/>
          <w:bCs/>
          <w:u w:val="single"/>
        </w:rPr>
      </w:pPr>
      <w:del w:id="530" w:author="Catherine Devine" w:date="2023-07-26T11:02:00Z">
        <w:r w:rsidRPr="00C813A4" w:rsidDel="005D5603">
          <w:rPr>
            <w:b/>
            <w:bCs/>
            <w:u w:val="single"/>
          </w:rPr>
          <w:delText>Add</w:delText>
        </w:r>
      </w:del>
    </w:p>
    <w:p w14:paraId="1A585CB7" w14:textId="3142F6D2" w:rsidR="00C813A4" w:rsidDel="005D5603" w:rsidRDefault="00C813A4" w:rsidP="00CF6112">
      <w:pPr>
        <w:rPr>
          <w:del w:id="531" w:author="Catherine Devine" w:date="2023-07-26T11:02:00Z"/>
          <w:b/>
          <w:bCs/>
          <w:u w:val="single"/>
        </w:rPr>
      </w:pPr>
      <w:del w:id="532" w:author="Catherine Devine" w:date="2023-07-26T11:02:00Z">
        <w:r w:rsidDel="005D5603">
          <w:rPr>
            <w:b/>
            <w:bCs/>
            <w:u w:val="single"/>
          </w:rPr>
          <w:delText>Information for new clients</w:delText>
        </w:r>
      </w:del>
    </w:p>
    <w:p w14:paraId="04871EFD" w14:textId="35C7F0D1" w:rsidR="00C813A4" w:rsidDel="005D5603" w:rsidRDefault="00C813A4" w:rsidP="00CF6112">
      <w:pPr>
        <w:rPr>
          <w:del w:id="533" w:author="Catherine Devine" w:date="2023-07-26T11:02:00Z"/>
        </w:rPr>
      </w:pPr>
      <w:del w:id="534" w:author="Catherine Devine" w:date="2023-07-26T11:02:00Z">
        <w:r w:rsidDel="005D5603">
          <w:delText>Below is important information for Guidestar clients</w:delText>
        </w:r>
      </w:del>
    </w:p>
    <w:p w14:paraId="7BFA0B94" w14:textId="526E4D61" w:rsidR="00C813A4" w:rsidDel="005D5603" w:rsidRDefault="00C813A4" w:rsidP="00CF6112">
      <w:pPr>
        <w:rPr>
          <w:del w:id="535" w:author="Catherine Devine" w:date="2023-07-26T11:02:00Z"/>
        </w:rPr>
      </w:pPr>
    </w:p>
    <w:p w14:paraId="55FF18EE" w14:textId="1EA6E2C2" w:rsidR="00C813A4" w:rsidDel="005D5603" w:rsidRDefault="00C813A4" w:rsidP="00CF6112">
      <w:pPr>
        <w:rPr>
          <w:del w:id="536" w:author="Catherine Devine" w:date="2023-07-26T11:02:00Z"/>
        </w:rPr>
      </w:pPr>
      <w:del w:id="537" w:author="Catherine Devine" w:date="2023-07-26T11:02:00Z">
        <w:r w:rsidDel="005D5603">
          <w:delText>Frequently Asked Questions (FAQs)</w:delText>
        </w:r>
      </w:del>
    </w:p>
    <w:p w14:paraId="5BD24C14" w14:textId="0355FF93" w:rsidR="00C813A4" w:rsidDel="005D5603" w:rsidRDefault="00C813A4" w:rsidP="00CF6112">
      <w:pPr>
        <w:rPr>
          <w:del w:id="538" w:author="Catherine Devine" w:date="2023-07-26T11:02:00Z"/>
        </w:rPr>
      </w:pPr>
    </w:p>
    <w:p w14:paraId="5A6A45A6" w14:textId="7DB7154F" w:rsidR="00C813A4" w:rsidDel="005D5603" w:rsidRDefault="00C813A4" w:rsidP="009349FD">
      <w:pPr>
        <w:pStyle w:val="ListParagraph"/>
        <w:rPr>
          <w:del w:id="539" w:author="Catherine Devine" w:date="2023-07-26T11:02:00Z"/>
        </w:rPr>
      </w:pPr>
      <w:del w:id="540" w:author="Catherine Devine" w:date="2023-07-26T11:02:00Z">
        <w:r w:rsidDel="005D5603">
          <w:delText>How do I make an appointment?</w:delText>
        </w:r>
      </w:del>
    </w:p>
    <w:p w14:paraId="063E19B5" w14:textId="7F7F5CD9" w:rsidR="00C813A4" w:rsidDel="005D5603" w:rsidRDefault="00C813A4" w:rsidP="00C813A4">
      <w:pPr>
        <w:rPr>
          <w:del w:id="541" w:author="Catherine Devine" w:date="2023-07-26T11:02:00Z"/>
        </w:rPr>
      </w:pPr>
      <w:del w:id="542" w:author="Catherine Devine" w:date="2023-07-26T11:02:00Z">
        <w:r w:rsidRPr="00C813A4" w:rsidDel="005D5603">
          <w:delText xml:space="preserve">To make an appointment please contact </w:delText>
        </w:r>
        <w:r w:rsidDel="005D5603">
          <w:delText>Guidestar</w:delText>
        </w:r>
        <w:r w:rsidRPr="00C813A4" w:rsidDel="005D5603">
          <w:delText xml:space="preserve"> via email: </w:delText>
        </w:r>
        <w:r w:rsidR="00000000" w:rsidDel="005D5603">
          <w:fldChar w:fldCharType="begin"/>
        </w:r>
        <w:r w:rsidR="00000000" w:rsidDel="005D5603">
          <w:delInstrText>HYPERLINK "mailto:clinic@guidestar.au"</w:delInstrText>
        </w:r>
        <w:r w:rsidR="00000000" w:rsidDel="005D5603">
          <w:fldChar w:fldCharType="separate"/>
        </w:r>
        <w:r w:rsidRPr="00E23292" w:rsidDel="005D5603">
          <w:rPr>
            <w:rStyle w:val="Hyperlink"/>
          </w:rPr>
          <w:delText>clinic@guidestar.au</w:delText>
        </w:r>
        <w:r w:rsidR="00000000" w:rsidDel="005D5603">
          <w:rPr>
            <w:rStyle w:val="Hyperlink"/>
          </w:rPr>
          <w:fldChar w:fldCharType="end"/>
        </w:r>
        <w:r w:rsidRPr="00C813A4" w:rsidDel="005D5603">
          <w:delText xml:space="preserve"> or by phone: (03) </w:delText>
        </w:r>
        <w:r w:rsidDel="005D5603">
          <w:delText>9994 3345</w:delText>
        </w:r>
        <w:r w:rsidR="00797EDA" w:rsidDel="005D5603">
          <w:delText xml:space="preserve"> and speak to our Receptionist</w:delText>
        </w:r>
        <w:r w:rsidDel="005D5603">
          <w:delText>.</w:delText>
        </w:r>
      </w:del>
    </w:p>
    <w:p w14:paraId="2CB05D07" w14:textId="5419DF0D" w:rsidR="00C813A4" w:rsidDel="005D5603" w:rsidRDefault="00C813A4" w:rsidP="00C813A4">
      <w:pPr>
        <w:rPr>
          <w:del w:id="543" w:author="Catherine Devine" w:date="2023-07-26T11:02:00Z"/>
        </w:rPr>
      </w:pPr>
    </w:p>
    <w:p w14:paraId="3E222704" w14:textId="25DD0C0E" w:rsidR="00C813A4" w:rsidDel="005D5603" w:rsidRDefault="00C813A4" w:rsidP="009349FD">
      <w:pPr>
        <w:pStyle w:val="ListParagraph"/>
        <w:rPr>
          <w:del w:id="544" w:author="Catherine Devine" w:date="2023-07-26T11:02:00Z"/>
        </w:rPr>
      </w:pPr>
      <w:del w:id="545" w:author="Catherine Devine" w:date="2023-07-26T11:02:00Z">
        <w:r w:rsidDel="005D5603">
          <w:delText>Do I need a referral from a GP?</w:delText>
        </w:r>
      </w:del>
    </w:p>
    <w:p w14:paraId="05EBE835" w14:textId="60970B7D" w:rsidR="00C813A4" w:rsidDel="005D5603" w:rsidRDefault="00C813A4" w:rsidP="00C813A4">
      <w:pPr>
        <w:rPr>
          <w:del w:id="546" w:author="Catherine Devine" w:date="2023-07-26T11:02:00Z"/>
        </w:rPr>
      </w:pPr>
      <w:del w:id="547" w:author="Catherine Devine" w:date="2023-07-26T11:02:00Z">
        <w:r w:rsidRPr="00C813A4" w:rsidDel="005D5603">
          <w:delText xml:space="preserve">A GP referral and Mental Healthcare Plan will entitle you to Medicare rebates for up to 10 sessions per calendar year. Any GP can complete a Mental Healthcare Plan for you and refer you directly to </w:delText>
        </w:r>
        <w:r w:rsidR="0088430C" w:rsidDel="005D5603">
          <w:delText>Guidestar</w:delText>
        </w:r>
        <w:r w:rsidRPr="00C813A4" w:rsidDel="005D5603">
          <w:delText>. However, you don’t need to have a Mental Healthcare Plan or referral to see a therapist, you only need these to receive Medicare rebates.</w:delText>
        </w:r>
      </w:del>
    </w:p>
    <w:p w14:paraId="0008307F" w14:textId="1DA0B658" w:rsidR="0088430C" w:rsidDel="005D5603" w:rsidRDefault="0088430C" w:rsidP="00C813A4">
      <w:pPr>
        <w:rPr>
          <w:del w:id="548" w:author="Catherine Devine" w:date="2023-07-26T11:02:00Z"/>
        </w:rPr>
      </w:pPr>
    </w:p>
    <w:p w14:paraId="13E8C459" w14:textId="01426761" w:rsidR="00C813A4" w:rsidDel="005D5603" w:rsidRDefault="0088430C" w:rsidP="009349FD">
      <w:pPr>
        <w:pStyle w:val="ListParagraph"/>
        <w:rPr>
          <w:del w:id="549" w:author="Catherine Devine" w:date="2023-07-26T11:02:00Z"/>
        </w:rPr>
      </w:pPr>
      <w:del w:id="550" w:author="Catherine Devine" w:date="2023-07-26T11:02:00Z">
        <w:r w:rsidDel="005D5603">
          <w:delText>What will happen in the first session?</w:delText>
        </w:r>
      </w:del>
    </w:p>
    <w:p w14:paraId="0D819DAF" w14:textId="5635DFBE" w:rsidR="0088430C" w:rsidDel="005D5603" w:rsidRDefault="0088430C" w:rsidP="0088430C">
      <w:pPr>
        <w:rPr>
          <w:del w:id="551" w:author="Catherine Devine" w:date="2023-07-26T11:02:00Z"/>
        </w:rPr>
      </w:pPr>
      <w:del w:id="552" w:author="Catherine Devine" w:date="2023-07-26T11:02:00Z">
        <w:r w:rsidDel="005D5603">
          <w:delText>Guidestar</w:delText>
        </w:r>
        <w:r w:rsidRPr="0088430C" w:rsidDel="005D5603">
          <w:delText xml:space="preserve"> is </w:delText>
        </w:r>
        <w:r w:rsidDel="005D5603">
          <w:delText>committed</w:delText>
        </w:r>
        <w:r w:rsidRPr="0088430C" w:rsidDel="005D5603">
          <w:delText xml:space="preserve"> to best practice in psychology and therapy. As such, your first session will consist of a comprehensive assessment. Your therapist will explore with you the difficulties and issues that have led you to seek support, as well as ask questions about mental health history, family and psychosocial background, and help you to establish clear goals for </w:delText>
        </w:r>
        <w:r w:rsidDel="005D5603">
          <w:delText xml:space="preserve">how you will </w:delText>
        </w:r>
        <w:r w:rsidRPr="0088430C" w:rsidDel="005D5603">
          <w:delText>work together.</w:delText>
        </w:r>
      </w:del>
    </w:p>
    <w:p w14:paraId="69E40E01" w14:textId="6BD5697E" w:rsidR="007709E7" w:rsidDel="005D5603" w:rsidRDefault="007709E7" w:rsidP="0088430C">
      <w:pPr>
        <w:rPr>
          <w:del w:id="553" w:author="Catherine Devine" w:date="2023-07-26T11:02:00Z"/>
        </w:rPr>
      </w:pPr>
    </w:p>
    <w:p w14:paraId="571D7668" w14:textId="3DAC7FBF" w:rsidR="007709E7" w:rsidDel="005D5603" w:rsidRDefault="007709E7" w:rsidP="009349FD">
      <w:pPr>
        <w:pStyle w:val="ListParagraph"/>
        <w:rPr>
          <w:del w:id="554" w:author="Catherine Devine" w:date="2023-07-26T11:02:00Z"/>
        </w:rPr>
      </w:pPr>
      <w:del w:id="555" w:author="Catherine Devine" w:date="2023-07-26T11:02:00Z">
        <w:r w:rsidDel="005D5603">
          <w:delText>How long are sessions with a psychologist?</w:delText>
        </w:r>
      </w:del>
    </w:p>
    <w:p w14:paraId="793C3D73" w14:textId="341B3CC2" w:rsidR="007709E7" w:rsidDel="005D5603" w:rsidRDefault="007709E7" w:rsidP="007709E7">
      <w:pPr>
        <w:rPr>
          <w:del w:id="556" w:author="Catherine Devine" w:date="2023-07-26T11:02:00Z"/>
        </w:rPr>
      </w:pPr>
      <w:del w:id="557" w:author="Catherine Devine" w:date="2023-07-26T11:02:00Z">
        <w:r w:rsidRPr="007709E7" w:rsidDel="005D5603">
          <w:delText xml:space="preserve">At </w:delText>
        </w:r>
        <w:r w:rsidDel="005D5603">
          <w:delText>Guidestar</w:delText>
        </w:r>
        <w:r w:rsidRPr="007709E7" w:rsidDel="005D5603">
          <w:delText>, sessions are approximately 50 minutes long.</w:delText>
        </w:r>
        <w:r w:rsidDel="005D5603">
          <w:delText xml:space="preserve"> </w:delText>
        </w:r>
      </w:del>
    </w:p>
    <w:p w14:paraId="6028AD99" w14:textId="798B7E4B" w:rsidR="00BF4F01" w:rsidDel="005D5603" w:rsidRDefault="00BF4F01" w:rsidP="007709E7">
      <w:pPr>
        <w:rPr>
          <w:del w:id="558" w:author="Catherine Devine" w:date="2023-07-26T11:02:00Z"/>
        </w:rPr>
      </w:pPr>
      <w:del w:id="559" w:author="Catherine Devine" w:date="2023-07-26T11:02:00Z">
        <w:r w:rsidDel="005D5603">
          <w:delText>If family therapy or play therapy are required the first session may be for 1.5 hours, then 50 minutes thereafter.</w:delText>
        </w:r>
      </w:del>
    </w:p>
    <w:p w14:paraId="4B32790F" w14:textId="77790E03" w:rsidR="00BF4F01" w:rsidDel="005D5603" w:rsidRDefault="00BF4F01" w:rsidP="007709E7">
      <w:pPr>
        <w:rPr>
          <w:del w:id="560" w:author="Catherine Devine" w:date="2023-07-26T11:02:00Z"/>
        </w:rPr>
      </w:pPr>
    </w:p>
    <w:p w14:paraId="4384CFF1" w14:textId="43103162" w:rsidR="00BF4F01" w:rsidDel="005D5603" w:rsidRDefault="00BF4F01" w:rsidP="009349FD">
      <w:pPr>
        <w:pStyle w:val="ListParagraph"/>
        <w:rPr>
          <w:del w:id="561" w:author="Catherine Devine" w:date="2023-07-26T11:02:00Z"/>
        </w:rPr>
      </w:pPr>
      <w:del w:id="562" w:author="Catherine Devine" w:date="2023-07-26T11:02:00Z">
        <w:r w:rsidDel="005D5603">
          <w:delText>Are the sessions confidential?</w:delText>
        </w:r>
      </w:del>
    </w:p>
    <w:p w14:paraId="3DE2483A" w14:textId="6C8BCBD3" w:rsidR="00BF4F01" w:rsidDel="005D5603" w:rsidRDefault="00BF4F01" w:rsidP="00BF4F01">
      <w:pPr>
        <w:rPr>
          <w:del w:id="563" w:author="Catherine Devine" w:date="2023-07-26T11:02:00Z"/>
        </w:rPr>
      </w:pPr>
      <w:del w:id="564" w:author="Catherine Devine" w:date="2023-07-26T11:02:00Z">
        <w:r w:rsidRPr="00BF4F01" w:rsidDel="005D5603">
          <w:delText>All information that you disclose in your session with a psychologist is confidential. There are two exceptions to this. The first exception is if you are at risk of harm to yourself or someone else and the second exception is in relation to court orders. If either of these situations become relevant your psychologist will discuss this with you.</w:delText>
        </w:r>
      </w:del>
    </w:p>
    <w:p w14:paraId="13A21F14" w14:textId="4A174B46" w:rsidR="00BF4F01" w:rsidDel="005D5603" w:rsidRDefault="00BF4F01" w:rsidP="00BF4F01">
      <w:pPr>
        <w:rPr>
          <w:del w:id="565" w:author="Catherine Devine" w:date="2023-07-26T11:02:00Z"/>
        </w:rPr>
      </w:pPr>
    </w:p>
    <w:p w14:paraId="011184B7" w14:textId="3BA937CF" w:rsidR="00BF4F01" w:rsidDel="005D5603" w:rsidRDefault="00BF4F01" w:rsidP="009349FD">
      <w:pPr>
        <w:pStyle w:val="ListParagraph"/>
        <w:rPr>
          <w:del w:id="566" w:author="Catherine Devine" w:date="2023-07-26T11:02:00Z"/>
        </w:rPr>
      </w:pPr>
      <w:del w:id="567" w:author="Catherine Devine" w:date="2023-07-26T11:02:00Z">
        <w:r w:rsidDel="005D5603">
          <w:delText>Do you offer telehealth sessions?</w:delText>
        </w:r>
      </w:del>
    </w:p>
    <w:p w14:paraId="52D1D078" w14:textId="759A5733" w:rsidR="00BF4F01" w:rsidRPr="00BF4F01" w:rsidDel="005D5603" w:rsidRDefault="00BF4F01" w:rsidP="00BF4F01">
      <w:pPr>
        <w:rPr>
          <w:del w:id="568" w:author="Catherine Devine" w:date="2023-07-26T11:02:00Z"/>
          <w:szCs w:val="22"/>
        </w:rPr>
      </w:pPr>
      <w:del w:id="569" w:author="Catherine Devine" w:date="2023-07-26T11:02:00Z">
        <w:r w:rsidDel="005D5603">
          <w:rPr>
            <w:szCs w:val="22"/>
          </w:rPr>
          <w:delText xml:space="preserve">Yes. </w:delText>
        </w:r>
        <w:r w:rsidRPr="00BF4F01" w:rsidDel="005D5603">
          <w:rPr>
            <w:szCs w:val="22"/>
          </w:rPr>
          <w:delText>Online appointments work in exactly the same way as a face to face appointment, but we deliver therapy via the internet.</w:delText>
        </w:r>
        <w:r w:rsidDel="005D5603">
          <w:rPr>
            <w:szCs w:val="22"/>
          </w:rPr>
          <w:delText xml:space="preserve"> </w:delText>
        </w:r>
        <w:r w:rsidRPr="00BF4F01" w:rsidDel="005D5603">
          <w:rPr>
            <w:szCs w:val="22"/>
          </w:rPr>
          <w:delText xml:space="preserve">This can help if you have a busy schedule and can’t make regular appointments in-person, or if you don’t live near our </w:delText>
        </w:r>
        <w:r w:rsidDel="005D5603">
          <w:rPr>
            <w:szCs w:val="22"/>
          </w:rPr>
          <w:delText>Coburg</w:delText>
        </w:r>
        <w:r w:rsidRPr="00BF4F01" w:rsidDel="005D5603">
          <w:rPr>
            <w:szCs w:val="22"/>
          </w:rPr>
          <w:delText xml:space="preserve"> clinic.</w:delText>
        </w:r>
      </w:del>
    </w:p>
    <w:p w14:paraId="04D5410F" w14:textId="3D1026B4" w:rsidR="00BF4F01" w:rsidDel="005D5603" w:rsidRDefault="00BF4F01" w:rsidP="00BF4F01">
      <w:pPr>
        <w:rPr>
          <w:del w:id="570" w:author="Catherine Devine" w:date="2023-07-26T11:02:00Z"/>
        </w:rPr>
      </w:pPr>
    </w:p>
    <w:p w14:paraId="78F0835E" w14:textId="2FA9A5E0" w:rsidR="0088430C" w:rsidDel="005D5603" w:rsidRDefault="0088430C" w:rsidP="0088430C">
      <w:pPr>
        <w:rPr>
          <w:del w:id="571" w:author="Catherine Devine" w:date="2023-07-26T11:02:00Z"/>
        </w:rPr>
      </w:pPr>
    </w:p>
    <w:p w14:paraId="1F21DA6A" w14:textId="251F586C" w:rsidR="0088430C" w:rsidDel="005D5603" w:rsidRDefault="0088430C" w:rsidP="009349FD">
      <w:pPr>
        <w:pStyle w:val="ListParagraph"/>
        <w:rPr>
          <w:del w:id="572" w:author="Catherine Devine" w:date="2023-07-26T11:02:00Z"/>
        </w:rPr>
      </w:pPr>
      <w:del w:id="573" w:author="Catherine Devine" w:date="2023-07-26T11:02:00Z">
        <w:r w:rsidDel="005D5603">
          <w:delText>Payments &amp; Rebates</w:delText>
        </w:r>
      </w:del>
    </w:p>
    <w:p w14:paraId="5430FEFD" w14:textId="3183D5BF" w:rsidR="0088430C" w:rsidRPr="00BF4F01" w:rsidDel="005D5603" w:rsidRDefault="0088430C" w:rsidP="0088430C">
      <w:pPr>
        <w:pStyle w:val="font8"/>
        <w:spacing w:before="0" w:beforeAutospacing="0" w:after="0" w:afterAutospacing="0"/>
        <w:textAlignment w:val="baseline"/>
        <w:rPr>
          <w:del w:id="574" w:author="Catherine Devine" w:date="2023-07-26T11:02:00Z"/>
          <w:rFonts w:ascii="Calibri Light" w:hAnsi="Calibri Light" w:cs="Calibri Light"/>
          <w:sz w:val="22"/>
          <w:szCs w:val="22"/>
        </w:rPr>
      </w:pPr>
      <w:del w:id="575" w:author="Catherine Devine" w:date="2023-07-26T11:02:00Z">
        <w:r w:rsidRPr="00BF4F01" w:rsidDel="005D5603">
          <w:rPr>
            <w:rFonts w:ascii="Calibri Light" w:hAnsi="Calibri Light" w:cs="Calibri Light"/>
            <w:sz w:val="22"/>
            <w:szCs w:val="22"/>
          </w:rPr>
          <w:delText>Payment is made at the end of each session. As long as your bank account is set up with Medicare then our Receptionist will be able to process any applicable rebate at the end of each session.</w:delText>
        </w:r>
      </w:del>
    </w:p>
    <w:p w14:paraId="1A1E7E63" w14:textId="29ABC0D4" w:rsidR="0088430C" w:rsidRPr="00BF4F01" w:rsidDel="005D5603" w:rsidRDefault="0088430C" w:rsidP="0088430C">
      <w:pPr>
        <w:pStyle w:val="font8"/>
        <w:spacing w:before="0" w:beforeAutospacing="0" w:after="0" w:afterAutospacing="0"/>
        <w:textAlignment w:val="baseline"/>
        <w:rPr>
          <w:del w:id="576" w:author="Catherine Devine" w:date="2023-07-26T11:02:00Z"/>
          <w:rFonts w:ascii="Calibri Light" w:hAnsi="Calibri Light" w:cs="Calibri Light"/>
          <w:sz w:val="22"/>
          <w:szCs w:val="22"/>
        </w:rPr>
      </w:pPr>
    </w:p>
    <w:p w14:paraId="76B31B48" w14:textId="20C599FF" w:rsidR="0088430C" w:rsidRPr="00BF4F01" w:rsidDel="005D5603" w:rsidRDefault="0088430C" w:rsidP="0088430C">
      <w:pPr>
        <w:pStyle w:val="font8"/>
        <w:spacing w:before="0" w:beforeAutospacing="0" w:after="0" w:afterAutospacing="0"/>
        <w:textAlignment w:val="baseline"/>
        <w:rPr>
          <w:del w:id="577" w:author="Catherine Devine" w:date="2023-07-26T11:02:00Z"/>
          <w:rFonts w:ascii="Calibri Light" w:hAnsi="Calibri Light" w:cs="Calibri Light"/>
          <w:sz w:val="22"/>
          <w:szCs w:val="22"/>
        </w:rPr>
      </w:pPr>
      <w:del w:id="578" w:author="Catherine Devine" w:date="2023-07-26T11:02:00Z">
        <w:r w:rsidRPr="00BF4F01" w:rsidDel="005D5603">
          <w:rPr>
            <w:rFonts w:ascii="Calibri Light" w:hAnsi="Calibri Light" w:cs="Calibri Light"/>
            <w:sz w:val="22"/>
            <w:szCs w:val="22"/>
          </w:rPr>
          <w:delText>Most private healthcare cover policies that are inclusive of allied health extras will provide some rebate for sessions. Please check with your private healthcare fund for your entitlement prior to attending your session.</w:delText>
        </w:r>
      </w:del>
    </w:p>
    <w:p w14:paraId="0A892E95" w14:textId="57B19BF5" w:rsidR="0088430C" w:rsidDel="005D5603" w:rsidRDefault="0088430C" w:rsidP="0088430C">
      <w:pPr>
        <w:rPr>
          <w:del w:id="579" w:author="Catherine Devine" w:date="2023-07-26T11:02:00Z"/>
        </w:rPr>
      </w:pPr>
    </w:p>
    <w:p w14:paraId="672B689E" w14:textId="7A92038C" w:rsidR="0088430C" w:rsidDel="005D5603" w:rsidRDefault="0088430C" w:rsidP="009349FD">
      <w:pPr>
        <w:pStyle w:val="ListParagraph"/>
        <w:rPr>
          <w:del w:id="580" w:author="Catherine Devine" w:date="2023-07-26T11:02:00Z"/>
        </w:rPr>
      </w:pPr>
      <w:del w:id="581" w:author="Catherine Devine" w:date="2023-07-26T11:02:00Z">
        <w:r w:rsidDel="005D5603">
          <w:delText>What is your cancellation/reschedule policy?</w:delText>
        </w:r>
      </w:del>
    </w:p>
    <w:p w14:paraId="420BD222" w14:textId="0A8B6DB5" w:rsidR="0088430C" w:rsidDel="005D5603" w:rsidRDefault="0088430C" w:rsidP="0088430C">
      <w:pPr>
        <w:rPr>
          <w:del w:id="582" w:author="Catherine Devine" w:date="2023-07-26T11:02:00Z"/>
        </w:rPr>
      </w:pPr>
      <w:del w:id="583" w:author="Catherine Devine" w:date="2023-07-26T11:02:00Z">
        <w:r w:rsidRPr="0088430C" w:rsidDel="005D5603">
          <w:delText>If you need to reschedule or cancel your appointment less than 24 hours prior to the appointment time you will incur 100% of the session fee. Medicare rebates are not available for cancellations.</w:delText>
        </w:r>
      </w:del>
    </w:p>
    <w:p w14:paraId="0A799AF4" w14:textId="21FC6770" w:rsidR="0088430C" w:rsidDel="005D5603" w:rsidRDefault="0088430C" w:rsidP="0088430C">
      <w:pPr>
        <w:rPr>
          <w:del w:id="584" w:author="Catherine Devine" w:date="2023-07-26T11:02:00Z"/>
        </w:rPr>
      </w:pPr>
    </w:p>
    <w:p w14:paraId="2248B49E" w14:textId="36579D32" w:rsidR="0088430C" w:rsidDel="005D5603" w:rsidRDefault="0088430C" w:rsidP="009349FD">
      <w:pPr>
        <w:pStyle w:val="ListParagraph"/>
        <w:rPr>
          <w:del w:id="585" w:author="Catherine Devine" w:date="2023-07-26T11:02:00Z"/>
        </w:rPr>
      </w:pPr>
      <w:del w:id="586" w:author="Catherine Devine" w:date="2023-07-26T11:02:00Z">
        <w:r w:rsidDel="005D5603">
          <w:delText>Where are you located?</w:delText>
        </w:r>
      </w:del>
    </w:p>
    <w:p w14:paraId="0074F4C3" w14:textId="674BEA67" w:rsidR="0088430C" w:rsidRPr="0088430C" w:rsidDel="005D5603" w:rsidRDefault="0088430C" w:rsidP="0088430C">
      <w:pPr>
        <w:rPr>
          <w:del w:id="587" w:author="Catherine Devine" w:date="2023-07-26T11:02:00Z"/>
          <w:rFonts w:cs="Calibri Light"/>
          <w:szCs w:val="22"/>
        </w:rPr>
      </w:pPr>
      <w:del w:id="588" w:author="Catherine Devine" w:date="2023-07-26T11:02:00Z">
        <w:r w:rsidDel="005D5603">
          <w:rPr>
            <w:rFonts w:cs="Calibri Light"/>
            <w:szCs w:val="22"/>
          </w:rPr>
          <w:delText>Quartermasters Building, 5/19 Pentridge Boulevard, Coburg (Next door to the Boot Factory Café).</w:delText>
        </w:r>
        <w:r w:rsidRPr="0088430C" w:rsidDel="005D5603">
          <w:rPr>
            <w:rFonts w:cs="Calibri Light"/>
            <w:szCs w:val="22"/>
          </w:rPr>
          <w:delText xml:space="preserve"> </w:delText>
        </w:r>
        <w:r w:rsidDel="005D5603">
          <w:rPr>
            <w:rFonts w:cs="Calibri Light"/>
            <w:szCs w:val="22"/>
          </w:rPr>
          <w:delText>Guidestar</w:delText>
        </w:r>
        <w:r w:rsidRPr="0088430C" w:rsidDel="005D5603">
          <w:rPr>
            <w:rFonts w:cs="Calibri Light"/>
            <w:szCs w:val="22"/>
          </w:rPr>
          <w:delText xml:space="preserve"> is a five minute walk from the corner of </w:delText>
        </w:r>
        <w:r w:rsidDel="005D5603">
          <w:rPr>
            <w:rFonts w:cs="Calibri Light"/>
            <w:szCs w:val="22"/>
          </w:rPr>
          <w:delText>Pentridge Boulevard and Sydney Road</w:delText>
        </w:r>
        <w:r w:rsidRPr="0088430C" w:rsidDel="005D5603">
          <w:rPr>
            <w:rFonts w:cs="Calibri Light"/>
            <w:szCs w:val="22"/>
          </w:rPr>
          <w:delText xml:space="preserve"> and a 10 minute walk from </w:delText>
        </w:r>
        <w:r w:rsidDel="005D5603">
          <w:rPr>
            <w:rFonts w:cs="Calibri Light"/>
            <w:szCs w:val="22"/>
          </w:rPr>
          <w:delText>Coburg</w:delText>
        </w:r>
        <w:r w:rsidRPr="0088430C" w:rsidDel="005D5603">
          <w:rPr>
            <w:rFonts w:cs="Calibri Light"/>
            <w:szCs w:val="22"/>
          </w:rPr>
          <w:delText xml:space="preserve"> train station.</w:delText>
        </w:r>
        <w:r w:rsidDel="005D5603">
          <w:rPr>
            <w:rFonts w:cs="Calibri Light"/>
            <w:szCs w:val="22"/>
          </w:rPr>
          <w:delText xml:space="preserve">  Add link to Map?</w:delText>
        </w:r>
      </w:del>
    </w:p>
    <w:p w14:paraId="019C38B4" w14:textId="64C666AE" w:rsidR="0088430C" w:rsidDel="005D5603" w:rsidRDefault="0088430C" w:rsidP="0088430C">
      <w:pPr>
        <w:rPr>
          <w:del w:id="589" w:author="Catherine Devine" w:date="2023-07-26T11:02:00Z"/>
        </w:rPr>
      </w:pPr>
      <w:del w:id="590" w:author="Catherine Devine" w:date="2023-07-26T11:02:00Z">
        <w:r w:rsidDel="005D5603">
          <w:delText xml:space="preserve"> </w:delText>
        </w:r>
      </w:del>
    </w:p>
    <w:p w14:paraId="2326C279" w14:textId="74AE19C9" w:rsidR="0088430C" w:rsidDel="005D5603" w:rsidRDefault="007709E7" w:rsidP="009349FD">
      <w:pPr>
        <w:pStyle w:val="ListParagraph"/>
        <w:rPr>
          <w:del w:id="591" w:author="Catherine Devine" w:date="2023-07-26T11:02:00Z"/>
        </w:rPr>
      </w:pPr>
      <w:del w:id="592" w:author="Catherine Devine" w:date="2023-07-26T11:02:00Z">
        <w:r w:rsidDel="005D5603">
          <w:delText>Is there parking available?</w:delText>
        </w:r>
      </w:del>
    </w:p>
    <w:p w14:paraId="5D72F538" w14:textId="4799F23E" w:rsidR="007709E7" w:rsidDel="005D5603" w:rsidRDefault="007709E7" w:rsidP="007709E7">
      <w:pPr>
        <w:rPr>
          <w:del w:id="593" w:author="Catherine Devine" w:date="2023-07-26T11:02:00Z"/>
        </w:rPr>
      </w:pPr>
      <w:del w:id="594" w:author="Catherine Devine" w:date="2023-07-26T11:02:00Z">
        <w:r w:rsidDel="005D5603">
          <w:delText xml:space="preserve">There is two hour curb-side parking outside the clinic on Pentridge Boulevard. </w:delText>
        </w:r>
      </w:del>
    </w:p>
    <w:p w14:paraId="72629963" w14:textId="2A150B4D" w:rsidR="007709E7" w:rsidDel="005D5603" w:rsidRDefault="007709E7" w:rsidP="007709E7">
      <w:pPr>
        <w:rPr>
          <w:del w:id="595" w:author="Catherine Devine" w:date="2023-07-26T11:02:00Z"/>
        </w:rPr>
      </w:pPr>
      <w:del w:id="596" w:author="Catherine Devine" w:date="2023-07-26T11:02:00Z">
        <w:r w:rsidDel="005D5603">
          <w:delText>There is parking underneath the Pentridge Precinct Shopping Centre accessed via Whatmore Drive. The first 3 hours are free.</w:delText>
        </w:r>
      </w:del>
    </w:p>
    <w:p w14:paraId="03EF5197" w14:textId="045F5E9F" w:rsidR="007709E7" w:rsidDel="005D5603" w:rsidRDefault="007709E7" w:rsidP="007709E7">
      <w:pPr>
        <w:rPr>
          <w:del w:id="597" w:author="Catherine Devine" w:date="2023-07-26T11:02:00Z"/>
        </w:rPr>
      </w:pPr>
    </w:p>
    <w:p w14:paraId="744EB12E" w14:textId="7AD5A9AC" w:rsidR="007709E7" w:rsidDel="005D5603" w:rsidRDefault="00BF4F01" w:rsidP="00BF4F01">
      <w:pPr>
        <w:ind w:left="360" w:hanging="360"/>
        <w:rPr>
          <w:del w:id="598" w:author="Catherine Devine" w:date="2023-07-26T11:02:00Z"/>
          <w:b/>
          <w:bCs/>
        </w:rPr>
      </w:pPr>
      <w:del w:id="599" w:author="Catherine Devine" w:date="2023-07-26T11:02:00Z">
        <w:r w:rsidRPr="00BF4F01" w:rsidDel="005D5603">
          <w:rPr>
            <w:b/>
            <w:bCs/>
          </w:rPr>
          <w:delText>Should we add a Free Resources  or Resources Page?  ie. Mindfulness aps, breathing, relaxation??</w:delText>
        </w:r>
        <w:r w:rsidR="00F454B1" w:rsidDel="005D5603">
          <w:rPr>
            <w:b/>
            <w:bCs/>
          </w:rPr>
          <w:delText xml:space="preserve">  (See: </w:delText>
        </w:r>
        <w:r w:rsidR="00000000" w:rsidDel="005D5603">
          <w:fldChar w:fldCharType="begin"/>
        </w:r>
        <w:r w:rsidR="00000000" w:rsidDel="005D5603">
          <w:delInstrText>HYPERLINK "https://www.innermelbpsychology.com.au/audio-resources/"</w:delInstrText>
        </w:r>
        <w:r w:rsidR="00000000" w:rsidDel="005D5603">
          <w:fldChar w:fldCharType="separate"/>
        </w:r>
        <w:r w:rsidR="00F454B1" w:rsidRPr="00E23292" w:rsidDel="005D5603">
          <w:rPr>
            <w:rStyle w:val="Hyperlink"/>
            <w:b/>
            <w:bCs/>
          </w:rPr>
          <w:delText>https://www.innermelbpsychology.com.au/audio-resources/</w:delText>
        </w:r>
        <w:r w:rsidR="00000000" w:rsidDel="005D5603">
          <w:rPr>
            <w:rStyle w:val="Hyperlink"/>
            <w:b/>
            <w:bCs/>
          </w:rPr>
          <w:fldChar w:fldCharType="end"/>
        </w:r>
        <w:r w:rsidR="00F454B1" w:rsidDel="005D5603">
          <w:rPr>
            <w:b/>
            <w:bCs/>
          </w:rPr>
          <w:delText xml:space="preserve"> - who use Youtube resources)</w:delText>
        </w:r>
      </w:del>
    </w:p>
    <w:p w14:paraId="614958FE" w14:textId="71DB2B89" w:rsidR="00BF4F01" w:rsidDel="005D5603" w:rsidRDefault="00BF4F01" w:rsidP="00BF4F01">
      <w:pPr>
        <w:ind w:left="360" w:hanging="360"/>
        <w:rPr>
          <w:del w:id="600" w:author="Catherine Devine" w:date="2023-07-26T11:02:00Z"/>
        </w:rPr>
      </w:pPr>
    </w:p>
    <w:p w14:paraId="6B1F2995" w14:textId="73573F64" w:rsidR="00BF4F01" w:rsidDel="005D5603" w:rsidRDefault="00797EDA" w:rsidP="00BF4F01">
      <w:pPr>
        <w:ind w:left="360" w:hanging="360"/>
        <w:rPr>
          <w:del w:id="601" w:author="Catherine Devine" w:date="2023-07-26T11:02:00Z"/>
          <w:b/>
          <w:bCs/>
        </w:rPr>
      </w:pPr>
      <w:del w:id="602" w:author="Catherine Devine" w:date="2023-07-26T11:02:00Z">
        <w:r w:rsidDel="005D5603">
          <w:delText xml:space="preserve"> </w:delText>
        </w:r>
        <w:r w:rsidR="009D6808" w:rsidRPr="009D6808" w:rsidDel="005D5603">
          <w:rPr>
            <w:b/>
            <w:bCs/>
          </w:rPr>
          <w:delText>Should we add Crisis Services &amp; Links?</w:delText>
        </w:r>
      </w:del>
    </w:p>
    <w:p w14:paraId="5A19963F" w14:textId="7527E320" w:rsidR="009D6808" w:rsidDel="005D5603" w:rsidRDefault="009D6808" w:rsidP="00BF4F01">
      <w:pPr>
        <w:ind w:left="360" w:hanging="360"/>
        <w:rPr>
          <w:del w:id="603" w:author="Catherine Devine" w:date="2023-07-26T11:02:00Z"/>
        </w:rPr>
      </w:pPr>
    </w:p>
    <w:p w14:paraId="757B604F" w14:textId="70472CBF" w:rsidR="009D6808" w:rsidRPr="009D6808" w:rsidDel="005D5603" w:rsidRDefault="009D6808" w:rsidP="009D6808">
      <w:pPr>
        <w:ind w:left="360" w:hanging="360"/>
        <w:rPr>
          <w:del w:id="604" w:author="Catherine Devine" w:date="2023-07-26T11:02:00Z"/>
          <w:b/>
          <w:bCs/>
        </w:rPr>
      </w:pPr>
      <w:del w:id="605" w:author="Catherine Devine" w:date="2023-07-26T11:02:00Z">
        <w:r w:rsidRPr="009D6808" w:rsidDel="005D5603">
          <w:rPr>
            <w:b/>
            <w:bCs/>
          </w:rPr>
          <w:delText>Depression and stress helpline emergency contacts</w:delText>
        </w:r>
      </w:del>
    </w:p>
    <w:p w14:paraId="192AB688" w14:textId="2EF77911" w:rsidR="009D6808" w:rsidRPr="009D6808" w:rsidDel="005D5603" w:rsidRDefault="009D6808" w:rsidP="009D6808">
      <w:pPr>
        <w:ind w:left="360" w:hanging="360"/>
        <w:rPr>
          <w:del w:id="606" w:author="Catherine Devine" w:date="2023-07-26T11:02:00Z"/>
        </w:rPr>
      </w:pPr>
      <w:del w:id="607" w:author="Catherine Devine" w:date="2023-07-26T11:02:00Z">
        <w:r w:rsidRPr="009D6808" w:rsidDel="005D5603">
          <w:delText>If you are feeling unwell and need urgent help, contact the following emergency services:</w:delText>
        </w:r>
      </w:del>
    </w:p>
    <w:p w14:paraId="1390FF67" w14:textId="3823566C" w:rsidR="009D6808" w:rsidDel="005D5603" w:rsidRDefault="009D6808" w:rsidP="003A094C">
      <w:pPr>
        <w:ind w:left="360"/>
        <w:rPr>
          <w:del w:id="608" w:author="Catherine Devine" w:date="2023-07-26T11:02:00Z"/>
        </w:rPr>
      </w:pPr>
      <w:del w:id="609" w:author="Catherine Devine" w:date="2023-07-26T11:02:00Z">
        <w:r w:rsidRPr="009D6808" w:rsidDel="005D5603">
          <w:delText>Ambulance – 000</w:delText>
        </w:r>
        <w:r w:rsidRPr="009D6808" w:rsidDel="005D5603">
          <w:br/>
          <w:delText>Police – 000</w:delText>
        </w:r>
        <w:r w:rsidRPr="009D6808" w:rsidDel="005D5603">
          <w:br/>
          <w:delText>Psychiatric Triage – North West Mental Health Region – 1300 874 243</w:delText>
        </w:r>
        <w:r w:rsidRPr="009D6808" w:rsidDel="005D5603">
          <w:br/>
          <w:delText>Lifeline – 13 11 14</w:delText>
        </w:r>
        <w:r w:rsidRPr="009D6808" w:rsidDel="005D5603">
          <w:br/>
          <w:delText>Suicide Line – 1300 651 251</w:delText>
        </w:r>
      </w:del>
    </w:p>
    <w:p w14:paraId="735FA1CA" w14:textId="18CC8E77" w:rsidR="009D6808" w:rsidRPr="009D6808" w:rsidDel="005D5603" w:rsidRDefault="009D6808" w:rsidP="009D6808">
      <w:pPr>
        <w:ind w:left="360" w:hanging="360"/>
        <w:rPr>
          <w:del w:id="610" w:author="Catherine Devine" w:date="2023-07-26T11:02:00Z"/>
        </w:rPr>
      </w:pPr>
      <w:del w:id="611" w:author="Catherine Devine" w:date="2023-07-26T11:02:00Z">
        <w:r w:rsidRPr="009D6808" w:rsidDel="005D5603">
          <w:delText>The below links include further background information on mental health issues such as depression and stress:</w:delText>
        </w:r>
      </w:del>
    </w:p>
    <w:p w14:paraId="36CEB519" w14:textId="6D56B21F" w:rsidR="009D6808" w:rsidRPr="009D6808" w:rsidDel="005D5603" w:rsidRDefault="00D41569" w:rsidP="009D6808">
      <w:pPr>
        <w:ind w:left="360" w:hanging="360"/>
        <w:rPr>
          <w:del w:id="612" w:author="Catherine Devine" w:date="2023-07-26T11:02:00Z"/>
          <w:b/>
          <w:bCs/>
        </w:rPr>
      </w:pPr>
      <w:del w:id="613" w:author="Catherine Devine" w:date="2023-07-26T11:02:00Z">
        <w:r w:rsidRPr="009D6808" w:rsidDel="005D5603">
          <w:rPr>
            <w:b/>
            <w:bCs/>
          </w:rPr>
          <w:delText>Crisis</w:delText>
        </w:r>
      </w:del>
    </w:p>
    <w:p w14:paraId="38E04F74" w14:textId="485DA6E1" w:rsidR="003A094C" w:rsidDel="005D5603" w:rsidRDefault="009D6808" w:rsidP="00D41569">
      <w:pPr>
        <w:ind w:left="360"/>
        <w:rPr>
          <w:del w:id="614" w:author="Catherine Devine" w:date="2023-07-26T11:02:00Z"/>
        </w:rPr>
      </w:pPr>
      <w:del w:id="615" w:author="Catherine Devine" w:date="2023-07-26T11:02:00Z">
        <w:r w:rsidRPr="009D6808" w:rsidDel="005D5603">
          <w:delText>Lifeline – </w:delText>
        </w:r>
        <w:r w:rsidR="00000000" w:rsidDel="005D5603">
          <w:fldChar w:fldCharType="begin"/>
        </w:r>
        <w:r w:rsidR="00000000" w:rsidDel="005D5603">
          <w:delInstrText>HYPERLINK "http://www.lifeline.org.au/" \t "_blank"</w:delInstrText>
        </w:r>
        <w:r w:rsidR="00000000" w:rsidDel="005D5603">
          <w:fldChar w:fldCharType="separate"/>
        </w:r>
        <w:r w:rsidRPr="009D6808" w:rsidDel="005D5603">
          <w:rPr>
            <w:rStyle w:val="Hyperlink"/>
          </w:rPr>
          <w:delText>www.lifeline.org.au</w:delText>
        </w:r>
        <w:r w:rsidR="00000000" w:rsidDel="005D5603">
          <w:rPr>
            <w:rStyle w:val="Hyperlink"/>
          </w:rPr>
          <w:fldChar w:fldCharType="end"/>
        </w:r>
        <w:r w:rsidRPr="009D6808" w:rsidDel="005D5603">
          <w:br/>
          <w:delText>Suicide Line – </w:delText>
        </w:r>
        <w:r w:rsidR="00000000" w:rsidDel="005D5603">
          <w:fldChar w:fldCharType="begin"/>
        </w:r>
        <w:r w:rsidR="00000000" w:rsidDel="005D5603">
          <w:delInstrText>HYPERLINK "http://www.suicideline.org.au/" \t "_blank"</w:delInstrText>
        </w:r>
        <w:r w:rsidR="00000000" w:rsidDel="005D5603">
          <w:fldChar w:fldCharType="separate"/>
        </w:r>
        <w:r w:rsidRPr="009D6808" w:rsidDel="005D5603">
          <w:rPr>
            <w:rStyle w:val="Hyperlink"/>
          </w:rPr>
          <w:delText>www.suicideline.org.au</w:delText>
        </w:r>
        <w:r w:rsidR="00000000" w:rsidDel="005D5603">
          <w:rPr>
            <w:rStyle w:val="Hyperlink"/>
          </w:rPr>
          <w:fldChar w:fldCharType="end"/>
        </w:r>
        <w:r w:rsidRPr="009D6808" w:rsidDel="005D5603">
          <w:br/>
          <w:delText>Kids Line – </w:delText>
        </w:r>
        <w:r w:rsidR="00000000" w:rsidDel="005D5603">
          <w:fldChar w:fldCharType="begin"/>
        </w:r>
        <w:r w:rsidR="00000000" w:rsidDel="005D5603">
          <w:delInstrText>HYPERLINK "http://www.kidshelp.com.au/" \t "_blank"</w:delInstrText>
        </w:r>
        <w:r w:rsidR="00000000" w:rsidDel="005D5603">
          <w:fldChar w:fldCharType="separate"/>
        </w:r>
        <w:r w:rsidRPr="009D6808" w:rsidDel="005D5603">
          <w:rPr>
            <w:rStyle w:val="Hyperlink"/>
          </w:rPr>
          <w:delText>www.kidshelp.com.au</w:delText>
        </w:r>
        <w:r w:rsidR="00000000" w:rsidDel="005D5603">
          <w:rPr>
            <w:rStyle w:val="Hyperlink"/>
          </w:rPr>
          <w:fldChar w:fldCharType="end"/>
        </w:r>
        <w:r w:rsidRPr="009D6808" w:rsidDel="005D5603">
          <w:br/>
          <w:delText>Mens Line – </w:delText>
        </w:r>
        <w:r w:rsidR="00000000" w:rsidDel="005D5603">
          <w:fldChar w:fldCharType="begin"/>
        </w:r>
        <w:r w:rsidR="00000000" w:rsidDel="005D5603">
          <w:delInstrText>HYPERLINK "http://www.mensline.org.au/" \t "_blank"</w:delInstrText>
        </w:r>
        <w:r w:rsidR="00000000" w:rsidDel="005D5603">
          <w:fldChar w:fldCharType="separate"/>
        </w:r>
        <w:r w:rsidRPr="009D6808" w:rsidDel="005D5603">
          <w:rPr>
            <w:rStyle w:val="Hyperlink"/>
          </w:rPr>
          <w:delText>www.mensline.org.au</w:delText>
        </w:r>
        <w:r w:rsidR="00000000" w:rsidDel="005D5603">
          <w:rPr>
            <w:rStyle w:val="Hyperlink"/>
          </w:rPr>
          <w:fldChar w:fldCharType="end"/>
        </w:r>
        <w:r w:rsidRPr="009D6808" w:rsidDel="005D5603">
          <w:br/>
          <w:delText>Women’s Domestic Violence – </w:delText>
        </w:r>
        <w:r w:rsidR="00000000" w:rsidDel="005D5603">
          <w:fldChar w:fldCharType="begin"/>
        </w:r>
        <w:r w:rsidR="00000000" w:rsidDel="005D5603">
          <w:delInstrText>HYPERLINK "http://www.wdvcs.org.au/" \t "_blank"</w:delInstrText>
        </w:r>
        <w:r w:rsidR="00000000" w:rsidDel="005D5603">
          <w:fldChar w:fldCharType="separate"/>
        </w:r>
        <w:r w:rsidRPr="009D6808" w:rsidDel="005D5603">
          <w:rPr>
            <w:rStyle w:val="Hyperlink"/>
          </w:rPr>
          <w:delText>www.wdvcs.org.au</w:delText>
        </w:r>
        <w:r w:rsidR="00000000" w:rsidDel="005D5603">
          <w:rPr>
            <w:rStyle w:val="Hyperlink"/>
          </w:rPr>
          <w:fldChar w:fldCharType="end"/>
        </w:r>
      </w:del>
    </w:p>
    <w:p w14:paraId="143A8875" w14:textId="0DB2D374" w:rsidR="003A094C" w:rsidRPr="003A094C" w:rsidDel="005D5603" w:rsidRDefault="003A094C" w:rsidP="003A094C">
      <w:pPr>
        <w:ind w:left="360"/>
        <w:rPr>
          <w:del w:id="616" w:author="Catherine Devine" w:date="2023-07-26T11:02:00Z"/>
        </w:rPr>
      </w:pPr>
      <w:del w:id="617" w:author="Catherine Devine" w:date="2023-07-26T11:02:00Z">
        <w:r w:rsidDel="005D5603">
          <w:delText xml:space="preserve">Sexual Assault Crisis Line - </w:delText>
        </w:r>
        <w:r w:rsidRPr="003A094C" w:rsidDel="005D5603">
          <w:delText>phone: </w:delText>
        </w:r>
        <w:r w:rsidR="00000000" w:rsidDel="005D5603">
          <w:fldChar w:fldCharType="begin"/>
        </w:r>
        <w:r w:rsidR="00000000" w:rsidDel="005D5603">
          <w:delInstrText>HYPERLINK "tel:1800806292"</w:delInstrText>
        </w:r>
        <w:r w:rsidR="00000000" w:rsidDel="005D5603">
          <w:fldChar w:fldCharType="separate"/>
        </w:r>
        <w:r w:rsidRPr="003A094C" w:rsidDel="005D5603">
          <w:rPr>
            <w:rStyle w:val="Hyperlink"/>
          </w:rPr>
          <w:delText>1800 806 292</w:delText>
        </w:r>
        <w:r w:rsidR="00000000" w:rsidDel="005D5603">
          <w:rPr>
            <w:rStyle w:val="Hyperlink"/>
          </w:rPr>
          <w:fldChar w:fldCharType="end"/>
        </w:r>
        <w:r w:rsidRPr="003A094C" w:rsidDel="005D5603">
          <w:delText> (24 hours a day, 7 days a week)</w:delText>
        </w:r>
      </w:del>
    </w:p>
    <w:p w14:paraId="33065D85" w14:textId="52611470" w:rsidR="009D6808" w:rsidRPr="009D6808" w:rsidDel="005D5603" w:rsidRDefault="00000000" w:rsidP="00D41569">
      <w:pPr>
        <w:ind w:left="360"/>
        <w:rPr>
          <w:del w:id="618" w:author="Catherine Devine" w:date="2023-07-26T11:02:00Z"/>
        </w:rPr>
      </w:pPr>
      <w:del w:id="619" w:author="Catherine Devine" w:date="2023-07-26T11:02:00Z">
        <w:r w:rsidDel="005D5603">
          <w:fldChar w:fldCharType="begin"/>
        </w:r>
        <w:r w:rsidDel="005D5603">
          <w:delInstrText>HYPERLINK "https://www.1800respect.org.au/"</w:delInstrText>
        </w:r>
        <w:r w:rsidDel="005D5603">
          <w:fldChar w:fldCharType="separate"/>
        </w:r>
        <w:r w:rsidR="003A094C" w:rsidRPr="003A094C" w:rsidDel="005D5603">
          <w:rPr>
            <w:rStyle w:val="Hyperlink"/>
          </w:rPr>
          <w:delText>1800 RESPECT</w:delText>
        </w:r>
        <w:r w:rsidDel="005D5603">
          <w:rPr>
            <w:rStyle w:val="Hyperlink"/>
          </w:rPr>
          <w:fldChar w:fldCharType="end"/>
        </w:r>
        <w:r w:rsidR="003A094C" w:rsidRPr="003A094C" w:rsidDel="005D5603">
          <w:delText> 1800 737 732 (24 hours, 7 days)</w:delText>
        </w:r>
        <w:r w:rsidR="009D6808" w:rsidRPr="009D6808" w:rsidDel="005D5603">
          <w:br/>
          <w:delText>Centre Against Sexual Assault – </w:delText>
        </w:r>
        <w:r w:rsidDel="005D5603">
          <w:fldChar w:fldCharType="begin"/>
        </w:r>
        <w:r w:rsidDel="005D5603">
          <w:delInstrText>HYPERLINK "http://www.casa.org.au/" \t "_blank"</w:delInstrText>
        </w:r>
        <w:r w:rsidDel="005D5603">
          <w:fldChar w:fldCharType="separate"/>
        </w:r>
        <w:r w:rsidR="009D6808" w:rsidRPr="009D6808" w:rsidDel="005D5603">
          <w:rPr>
            <w:rStyle w:val="Hyperlink"/>
          </w:rPr>
          <w:delText>www.casa.org.au</w:delText>
        </w:r>
        <w:r w:rsidDel="005D5603">
          <w:rPr>
            <w:rStyle w:val="Hyperlink"/>
          </w:rPr>
          <w:fldChar w:fldCharType="end"/>
        </w:r>
      </w:del>
    </w:p>
    <w:p w14:paraId="163E7E34" w14:textId="1F864AE2" w:rsidR="009D6808" w:rsidRPr="009D6808" w:rsidDel="005D5603" w:rsidRDefault="00D41569" w:rsidP="009D6808">
      <w:pPr>
        <w:ind w:left="360" w:hanging="360"/>
        <w:rPr>
          <w:del w:id="620" w:author="Catherine Devine" w:date="2023-07-26T11:02:00Z"/>
          <w:b/>
          <w:bCs/>
        </w:rPr>
      </w:pPr>
      <w:del w:id="621" w:author="Catherine Devine" w:date="2023-07-26T11:02:00Z">
        <w:r w:rsidRPr="009D6808" w:rsidDel="005D5603">
          <w:rPr>
            <w:b/>
            <w:bCs/>
          </w:rPr>
          <w:delText>Anxiety and depression</w:delText>
        </w:r>
      </w:del>
    </w:p>
    <w:p w14:paraId="767C3DEB" w14:textId="230CE4D5" w:rsidR="009D6808" w:rsidRPr="009D6808" w:rsidDel="005D5603" w:rsidRDefault="009D6808" w:rsidP="009D6808">
      <w:pPr>
        <w:ind w:left="360"/>
        <w:rPr>
          <w:del w:id="622" w:author="Catherine Devine" w:date="2023-07-26T11:02:00Z"/>
        </w:rPr>
      </w:pPr>
      <w:del w:id="623" w:author="Catherine Devine" w:date="2023-07-26T11:02:00Z">
        <w:r w:rsidRPr="009D6808" w:rsidDel="005D5603">
          <w:delText>The Australian Depression Institute – </w:delText>
        </w:r>
        <w:r w:rsidR="00000000" w:rsidDel="005D5603">
          <w:fldChar w:fldCharType="begin"/>
        </w:r>
        <w:r w:rsidR="00000000" w:rsidDel="005D5603">
          <w:delInstrText>HYPERLINK "http://www.adi.net.au/" \t "_blank"</w:delInstrText>
        </w:r>
        <w:r w:rsidR="00000000" w:rsidDel="005D5603">
          <w:fldChar w:fldCharType="separate"/>
        </w:r>
        <w:r w:rsidRPr="009D6808" w:rsidDel="005D5603">
          <w:rPr>
            <w:rStyle w:val="Hyperlink"/>
          </w:rPr>
          <w:delText>www.adi.net.au</w:delText>
        </w:r>
        <w:r w:rsidR="00000000" w:rsidDel="005D5603">
          <w:rPr>
            <w:rStyle w:val="Hyperlink"/>
          </w:rPr>
          <w:fldChar w:fldCharType="end"/>
        </w:r>
        <w:r w:rsidRPr="009D6808" w:rsidDel="005D5603">
          <w:br/>
          <w:delText>Beyond Blue – </w:delText>
        </w:r>
        <w:r w:rsidR="00000000" w:rsidDel="005D5603">
          <w:fldChar w:fldCharType="begin"/>
        </w:r>
        <w:r w:rsidR="00000000" w:rsidDel="005D5603">
          <w:delInstrText>HYPERLINK "http://www.beyondblue.org.au/" \t "_blank"</w:delInstrText>
        </w:r>
        <w:r w:rsidR="00000000" w:rsidDel="005D5603">
          <w:fldChar w:fldCharType="separate"/>
        </w:r>
        <w:r w:rsidRPr="009D6808" w:rsidDel="005D5603">
          <w:rPr>
            <w:rStyle w:val="Hyperlink"/>
          </w:rPr>
          <w:delText>www.beyondblue.org.au</w:delText>
        </w:r>
        <w:r w:rsidR="00000000" w:rsidDel="005D5603">
          <w:rPr>
            <w:rStyle w:val="Hyperlink"/>
          </w:rPr>
          <w:fldChar w:fldCharType="end"/>
        </w:r>
        <w:r w:rsidRPr="009D6808" w:rsidDel="005D5603">
          <w:br/>
          <w:delText>Anxiety Disorders Association of Victoria – </w:delText>
        </w:r>
        <w:r w:rsidR="00000000" w:rsidDel="005D5603">
          <w:fldChar w:fldCharType="begin"/>
        </w:r>
        <w:r w:rsidR="00000000" w:rsidDel="005D5603">
          <w:delInstrText>HYPERLINK "http://www.adavic.org.au/" \t "_blank"</w:delInstrText>
        </w:r>
        <w:r w:rsidR="00000000" w:rsidDel="005D5603">
          <w:fldChar w:fldCharType="separate"/>
        </w:r>
        <w:r w:rsidRPr="009D6808" w:rsidDel="005D5603">
          <w:rPr>
            <w:rStyle w:val="Hyperlink"/>
          </w:rPr>
          <w:delText>www.adavic.org.au</w:delText>
        </w:r>
        <w:r w:rsidR="00000000" w:rsidDel="005D5603">
          <w:rPr>
            <w:rStyle w:val="Hyperlink"/>
          </w:rPr>
          <w:fldChar w:fldCharType="end"/>
        </w:r>
        <w:r w:rsidRPr="009D6808" w:rsidDel="005D5603">
          <w:br/>
          <w:delText>Anxiety Recovery Centre Victoria – </w:delText>
        </w:r>
        <w:r w:rsidR="00000000" w:rsidDel="005D5603">
          <w:fldChar w:fldCharType="begin"/>
        </w:r>
        <w:r w:rsidR="00000000" w:rsidDel="005D5603">
          <w:delInstrText>HYPERLINK "https://www.arcvic.org.au/"</w:delInstrText>
        </w:r>
        <w:r w:rsidR="00000000" w:rsidDel="005D5603">
          <w:fldChar w:fldCharType="separate"/>
        </w:r>
        <w:r w:rsidRPr="009D6808" w:rsidDel="005D5603">
          <w:rPr>
            <w:rStyle w:val="Hyperlink"/>
          </w:rPr>
          <w:delText>www.arcvic.org.au/</w:delText>
        </w:r>
        <w:r w:rsidR="00000000" w:rsidDel="005D5603">
          <w:rPr>
            <w:rStyle w:val="Hyperlink"/>
          </w:rPr>
          <w:fldChar w:fldCharType="end"/>
        </w:r>
      </w:del>
    </w:p>
    <w:p w14:paraId="176066F2" w14:textId="41A5B212" w:rsidR="009D6808" w:rsidRPr="009D6808" w:rsidDel="005D5603" w:rsidRDefault="00D41569" w:rsidP="009D6808">
      <w:pPr>
        <w:ind w:left="360" w:hanging="360"/>
        <w:rPr>
          <w:del w:id="624" w:author="Catherine Devine" w:date="2023-07-26T11:02:00Z"/>
          <w:b/>
          <w:bCs/>
        </w:rPr>
      </w:pPr>
      <w:del w:id="625" w:author="Catherine Devine" w:date="2023-07-26T11:02:00Z">
        <w:r w:rsidRPr="009D6808" w:rsidDel="005D5603">
          <w:rPr>
            <w:b/>
            <w:bCs/>
          </w:rPr>
          <w:delText>Mental health</w:delText>
        </w:r>
      </w:del>
    </w:p>
    <w:p w14:paraId="685A0E14" w14:textId="0BFCE395" w:rsidR="009D6808" w:rsidRPr="009D6808" w:rsidDel="005D5603" w:rsidRDefault="009D6808" w:rsidP="009D6808">
      <w:pPr>
        <w:ind w:left="360"/>
        <w:rPr>
          <w:del w:id="626" w:author="Catherine Devine" w:date="2023-07-26T11:02:00Z"/>
        </w:rPr>
      </w:pPr>
      <w:del w:id="627" w:author="Catherine Devine" w:date="2023-07-26T11:02:00Z">
        <w:r w:rsidRPr="009D6808" w:rsidDel="005D5603">
          <w:delText>Sane Australia – </w:delText>
        </w:r>
        <w:r w:rsidR="00000000" w:rsidDel="005D5603">
          <w:fldChar w:fldCharType="begin"/>
        </w:r>
        <w:r w:rsidR="00000000" w:rsidDel="005D5603">
          <w:delInstrText>HYPERLINK "http://www.sane.org/" \t "_blank"</w:delInstrText>
        </w:r>
        <w:r w:rsidR="00000000" w:rsidDel="005D5603">
          <w:fldChar w:fldCharType="separate"/>
        </w:r>
        <w:r w:rsidRPr="009D6808" w:rsidDel="005D5603">
          <w:rPr>
            <w:rStyle w:val="Hyperlink"/>
          </w:rPr>
          <w:delText>www.sane.org</w:delText>
        </w:r>
        <w:r w:rsidR="00000000" w:rsidDel="005D5603">
          <w:rPr>
            <w:rStyle w:val="Hyperlink"/>
          </w:rPr>
          <w:fldChar w:fldCharType="end"/>
        </w:r>
        <w:r w:rsidRPr="009D6808" w:rsidDel="005D5603">
          <w:br/>
          <w:delText>Orygen Youth Health – </w:delText>
        </w:r>
        <w:r w:rsidR="00000000" w:rsidDel="005D5603">
          <w:fldChar w:fldCharType="begin"/>
        </w:r>
        <w:r w:rsidR="00000000" w:rsidDel="005D5603">
          <w:delInstrText>HYPERLINK "http://www.oyh.org.au/" \t "_blank"</w:delInstrText>
        </w:r>
        <w:r w:rsidR="00000000" w:rsidDel="005D5603">
          <w:fldChar w:fldCharType="separate"/>
        </w:r>
        <w:r w:rsidRPr="009D6808" w:rsidDel="005D5603">
          <w:rPr>
            <w:rStyle w:val="Hyperlink"/>
          </w:rPr>
          <w:delText>www.oyh.org.au</w:delText>
        </w:r>
        <w:r w:rsidR="00000000" w:rsidDel="005D5603">
          <w:rPr>
            <w:rStyle w:val="Hyperlink"/>
          </w:rPr>
          <w:fldChar w:fldCharType="end"/>
        </w:r>
      </w:del>
    </w:p>
    <w:p w14:paraId="5902A206" w14:textId="2363509B" w:rsidR="00D41569" w:rsidDel="005D5603" w:rsidRDefault="00D41569" w:rsidP="009D6808">
      <w:pPr>
        <w:ind w:left="360" w:hanging="360"/>
        <w:rPr>
          <w:del w:id="628" w:author="Catherine Devine" w:date="2023-07-26T11:02:00Z"/>
          <w:b/>
          <w:bCs/>
        </w:rPr>
      </w:pPr>
      <w:del w:id="629" w:author="Catherine Devine" w:date="2023-07-26T11:02:00Z">
        <w:r w:rsidDel="005D5603">
          <w:rPr>
            <w:b/>
            <w:bCs/>
          </w:rPr>
          <w:delText>Gender &amp; Sexual Diversity Resources</w:delText>
        </w:r>
      </w:del>
    </w:p>
    <w:p w14:paraId="3AA04557" w14:textId="12EA75C5" w:rsidR="00D41569" w:rsidRPr="00D41569" w:rsidDel="005D5603" w:rsidRDefault="00D41569" w:rsidP="00D41569">
      <w:pPr>
        <w:ind w:left="360" w:hanging="360"/>
        <w:rPr>
          <w:del w:id="630" w:author="Catherine Devine" w:date="2023-07-26T11:02:00Z"/>
        </w:rPr>
      </w:pPr>
      <w:del w:id="631" w:author="Catherine Devine" w:date="2023-07-26T11:02:00Z">
        <w:r w:rsidRPr="00D41569" w:rsidDel="005D5603">
          <w:delText>QLife</w:delText>
        </w:r>
      </w:del>
    </w:p>
    <w:p w14:paraId="3190EA8E" w14:textId="3973B525" w:rsidR="00D41569" w:rsidRPr="00D41569" w:rsidDel="005D5603" w:rsidRDefault="00D41569" w:rsidP="00D41569">
      <w:pPr>
        <w:ind w:left="360" w:hanging="360"/>
        <w:rPr>
          <w:del w:id="632" w:author="Catherine Devine" w:date="2023-07-26T11:02:00Z"/>
        </w:rPr>
      </w:pPr>
      <w:del w:id="633" w:author="Catherine Devine" w:date="2023-07-26T11:02:00Z">
        <w:r w:rsidRPr="00D41569" w:rsidDel="005D5603">
          <w:delText>An after-hours, peer-to-peer support service run by volunteers in the LGBTIQ+ community. QLife is not a crisis support service. Peer supporters cannot provide counselling however they can provide referrals to LGBTIQ+ inclusive counselling services if needed. This service is run by </w:delText>
        </w:r>
        <w:r w:rsidR="00000000" w:rsidDel="005D5603">
          <w:fldChar w:fldCharType="begin"/>
        </w:r>
        <w:r w:rsidR="00000000" w:rsidDel="005D5603">
          <w:delInstrText>HYPERLINK "https://www.switchboard.org.au/" \t "_blank"</w:delInstrText>
        </w:r>
        <w:r w:rsidR="00000000" w:rsidDel="005D5603">
          <w:fldChar w:fldCharType="separate"/>
        </w:r>
        <w:r w:rsidRPr="00D41569" w:rsidDel="005D5603">
          <w:rPr>
            <w:rStyle w:val="Hyperlink"/>
          </w:rPr>
          <w:delText>Switchboard Victoria</w:delText>
        </w:r>
        <w:r w:rsidR="00000000" w:rsidDel="005D5603">
          <w:rPr>
            <w:rStyle w:val="Hyperlink"/>
          </w:rPr>
          <w:fldChar w:fldCharType="end"/>
        </w:r>
        <w:r w:rsidRPr="00D41569" w:rsidDel="005D5603">
          <w:delText>.</w:delText>
        </w:r>
      </w:del>
    </w:p>
    <w:p w14:paraId="1F831C29" w14:textId="3FF71505" w:rsidR="00D41569" w:rsidRPr="00D41569" w:rsidDel="005D5603" w:rsidRDefault="00D41569" w:rsidP="00D41569">
      <w:pPr>
        <w:numPr>
          <w:ilvl w:val="0"/>
          <w:numId w:val="8"/>
        </w:numPr>
        <w:rPr>
          <w:del w:id="634" w:author="Catherine Devine" w:date="2023-07-26T11:02:00Z"/>
        </w:rPr>
      </w:pPr>
      <w:del w:id="635" w:author="Catherine Devine" w:date="2023-07-26T11:02:00Z">
        <w:r w:rsidRPr="00D41569" w:rsidDel="005D5603">
          <w:delText>phone: </w:delText>
        </w:r>
        <w:r w:rsidR="00000000" w:rsidDel="005D5603">
          <w:fldChar w:fldCharType="begin"/>
        </w:r>
        <w:r w:rsidR="00000000" w:rsidDel="005D5603">
          <w:delInstrText>HYPERLINK "tel:1800184527"</w:delInstrText>
        </w:r>
        <w:r w:rsidR="00000000" w:rsidDel="005D5603">
          <w:fldChar w:fldCharType="separate"/>
        </w:r>
        <w:r w:rsidRPr="00D41569" w:rsidDel="005D5603">
          <w:rPr>
            <w:rStyle w:val="Hyperlink"/>
          </w:rPr>
          <w:delText>1800 184 527</w:delText>
        </w:r>
        <w:r w:rsidR="00000000" w:rsidDel="005D5603">
          <w:rPr>
            <w:rStyle w:val="Hyperlink"/>
          </w:rPr>
          <w:fldChar w:fldCharType="end"/>
        </w:r>
        <w:r w:rsidRPr="00D41569" w:rsidDel="005D5603">
          <w:delText> (3pm to midnight, every day)</w:delText>
        </w:r>
      </w:del>
    </w:p>
    <w:p w14:paraId="03DC0AD1" w14:textId="419F1E6A" w:rsidR="00D41569" w:rsidRPr="00D41569" w:rsidDel="005D5603" w:rsidRDefault="00000000" w:rsidP="00D41569">
      <w:pPr>
        <w:numPr>
          <w:ilvl w:val="0"/>
          <w:numId w:val="8"/>
        </w:numPr>
        <w:rPr>
          <w:del w:id="636" w:author="Catherine Devine" w:date="2023-07-26T11:02:00Z"/>
        </w:rPr>
      </w:pPr>
      <w:del w:id="637" w:author="Catherine Devine" w:date="2023-07-26T11:02:00Z">
        <w:r w:rsidDel="005D5603">
          <w:fldChar w:fldCharType="begin"/>
        </w:r>
        <w:r w:rsidDel="005D5603">
          <w:delInstrText>HYPERLINK "https://www.qlife.org.au/resources/chat" \t "_blank"</w:delInstrText>
        </w:r>
        <w:r w:rsidDel="005D5603">
          <w:fldChar w:fldCharType="separate"/>
        </w:r>
        <w:r w:rsidR="00D41569" w:rsidRPr="00D41569" w:rsidDel="005D5603">
          <w:rPr>
            <w:rStyle w:val="Hyperlink"/>
          </w:rPr>
          <w:delText>QLife webchat</w:delText>
        </w:r>
        <w:r w:rsidDel="005D5603">
          <w:rPr>
            <w:rStyle w:val="Hyperlink"/>
          </w:rPr>
          <w:fldChar w:fldCharType="end"/>
        </w:r>
        <w:r w:rsidR="00D41569" w:rsidRPr="00D41569" w:rsidDel="005D5603">
          <w:delText> (3pm to midnight, every day)</w:delText>
        </w:r>
      </w:del>
    </w:p>
    <w:p w14:paraId="2B97B710" w14:textId="4BA39438" w:rsidR="00D41569" w:rsidRPr="00D41569" w:rsidDel="005D5603" w:rsidRDefault="00000000" w:rsidP="00D41569">
      <w:pPr>
        <w:numPr>
          <w:ilvl w:val="0"/>
          <w:numId w:val="8"/>
        </w:numPr>
        <w:rPr>
          <w:del w:id="638" w:author="Catherine Devine" w:date="2023-07-26T11:02:00Z"/>
        </w:rPr>
      </w:pPr>
      <w:del w:id="639" w:author="Catherine Devine" w:date="2023-07-26T11:02:00Z">
        <w:r w:rsidDel="005D5603">
          <w:fldChar w:fldCharType="begin"/>
        </w:r>
        <w:r w:rsidDel="005D5603">
          <w:delInstrText>HYPERLINK "https://www.qlife.org.au/" \t "_blank"</w:delInstrText>
        </w:r>
        <w:r w:rsidDel="005D5603">
          <w:fldChar w:fldCharType="separate"/>
        </w:r>
        <w:r w:rsidR="00D41569" w:rsidRPr="00D41569" w:rsidDel="005D5603">
          <w:rPr>
            <w:rStyle w:val="Hyperlink"/>
          </w:rPr>
          <w:delText>QLife website</w:delText>
        </w:r>
        <w:r w:rsidDel="005D5603">
          <w:rPr>
            <w:rStyle w:val="Hyperlink"/>
          </w:rPr>
          <w:fldChar w:fldCharType="end"/>
        </w:r>
      </w:del>
    </w:p>
    <w:p w14:paraId="49876B32" w14:textId="0B307C8D" w:rsidR="00D41569" w:rsidRPr="00D41569" w:rsidDel="005D5603" w:rsidRDefault="00D41569" w:rsidP="00D41569">
      <w:pPr>
        <w:ind w:left="360" w:hanging="360"/>
        <w:rPr>
          <w:del w:id="640" w:author="Catherine Devine" w:date="2023-07-26T11:02:00Z"/>
        </w:rPr>
      </w:pPr>
      <w:del w:id="641" w:author="Catherine Devine" w:date="2023-07-26T11:02:00Z">
        <w:r w:rsidRPr="00D41569" w:rsidDel="005D5603">
          <w:delText>Rainbow Door</w:delText>
        </w:r>
      </w:del>
    </w:p>
    <w:p w14:paraId="6B2830B5" w14:textId="176CA356" w:rsidR="00D41569" w:rsidRPr="00D41569" w:rsidDel="005D5603" w:rsidRDefault="00D41569" w:rsidP="00D41569">
      <w:pPr>
        <w:ind w:left="360" w:hanging="360"/>
        <w:rPr>
          <w:del w:id="642" w:author="Catherine Devine" w:date="2023-07-26T11:02:00Z"/>
        </w:rPr>
      </w:pPr>
      <w:del w:id="643" w:author="Catherine Devine" w:date="2023-07-26T11:02:00Z">
        <w:r w:rsidRPr="00D41569" w:rsidDel="005D5603">
          <w:delText>A free specialist LGBTIQ+ helpline that supports individuals and families of all ages and identities with family violence, including intimate partner violence, elder abuse, sexual assault and relationship issues.</w:delText>
        </w:r>
      </w:del>
    </w:p>
    <w:p w14:paraId="7FE17DE5" w14:textId="30929A3C" w:rsidR="00D41569" w:rsidRPr="00D41569" w:rsidDel="005D5603" w:rsidRDefault="00D41569" w:rsidP="00D41569">
      <w:pPr>
        <w:numPr>
          <w:ilvl w:val="0"/>
          <w:numId w:val="9"/>
        </w:numPr>
        <w:rPr>
          <w:del w:id="644" w:author="Catherine Devine" w:date="2023-07-26T11:02:00Z"/>
        </w:rPr>
      </w:pPr>
      <w:del w:id="645" w:author="Catherine Devine" w:date="2023-07-26T11:02:00Z">
        <w:r w:rsidRPr="00D41569" w:rsidDel="005D5603">
          <w:delText>phone: </w:delText>
        </w:r>
        <w:r w:rsidR="00000000" w:rsidDel="005D5603">
          <w:fldChar w:fldCharType="begin"/>
        </w:r>
        <w:r w:rsidR="00000000" w:rsidDel="005D5603">
          <w:delInstrText>HYPERLINK "tel:1800729367"</w:delInstrText>
        </w:r>
        <w:r w:rsidR="00000000" w:rsidDel="005D5603">
          <w:fldChar w:fldCharType="separate"/>
        </w:r>
        <w:r w:rsidRPr="00D41569" w:rsidDel="005D5603">
          <w:rPr>
            <w:rStyle w:val="Hyperlink"/>
          </w:rPr>
          <w:delText>1800 729 367</w:delText>
        </w:r>
        <w:r w:rsidR="00000000" w:rsidDel="005D5603">
          <w:rPr>
            <w:rStyle w:val="Hyperlink"/>
          </w:rPr>
          <w:fldChar w:fldCharType="end"/>
        </w:r>
        <w:r w:rsidRPr="00D41569" w:rsidDel="005D5603">
          <w:delText> (10am to 6pm, every day)</w:delText>
        </w:r>
      </w:del>
    </w:p>
    <w:p w14:paraId="08A7BAD9" w14:textId="4817C6BA" w:rsidR="00D41569" w:rsidRPr="00D41569" w:rsidDel="005D5603" w:rsidRDefault="00D41569" w:rsidP="00D41569">
      <w:pPr>
        <w:numPr>
          <w:ilvl w:val="0"/>
          <w:numId w:val="9"/>
        </w:numPr>
        <w:rPr>
          <w:del w:id="646" w:author="Catherine Devine" w:date="2023-07-26T11:02:00Z"/>
        </w:rPr>
      </w:pPr>
      <w:del w:id="647" w:author="Catherine Devine" w:date="2023-07-26T11:02:00Z">
        <w:r w:rsidRPr="00D41569" w:rsidDel="005D5603">
          <w:delText>text: </w:delText>
        </w:r>
        <w:r w:rsidR="00000000" w:rsidDel="005D5603">
          <w:fldChar w:fldCharType="begin"/>
        </w:r>
        <w:r w:rsidR="00000000" w:rsidDel="005D5603">
          <w:delInstrText>HYPERLINK "tel:0480017246"</w:delInstrText>
        </w:r>
        <w:r w:rsidR="00000000" w:rsidDel="005D5603">
          <w:fldChar w:fldCharType="separate"/>
        </w:r>
        <w:r w:rsidRPr="00D41569" w:rsidDel="005D5603">
          <w:rPr>
            <w:rStyle w:val="Hyperlink"/>
          </w:rPr>
          <w:delText>0480 017 246</w:delText>
        </w:r>
        <w:r w:rsidR="00000000" w:rsidDel="005D5603">
          <w:rPr>
            <w:rStyle w:val="Hyperlink"/>
          </w:rPr>
          <w:fldChar w:fldCharType="end"/>
        </w:r>
      </w:del>
    </w:p>
    <w:p w14:paraId="25B7C5AA" w14:textId="4C3B6D8D" w:rsidR="00D41569" w:rsidRPr="00D41569" w:rsidDel="005D5603" w:rsidRDefault="00D41569" w:rsidP="00D41569">
      <w:pPr>
        <w:numPr>
          <w:ilvl w:val="0"/>
          <w:numId w:val="9"/>
        </w:numPr>
        <w:rPr>
          <w:del w:id="648" w:author="Catherine Devine" w:date="2023-07-26T11:02:00Z"/>
        </w:rPr>
      </w:pPr>
      <w:del w:id="649" w:author="Catherine Devine" w:date="2023-07-26T11:02:00Z">
        <w:r w:rsidRPr="00D41569" w:rsidDel="005D5603">
          <w:delText>email: </w:delText>
        </w:r>
        <w:r w:rsidR="00000000" w:rsidDel="005D5603">
          <w:fldChar w:fldCharType="begin"/>
        </w:r>
        <w:r w:rsidR="00000000" w:rsidDel="005D5603">
          <w:delInstrText>HYPERLINK "mailto:support@rainbowdoor.org.au"</w:delInstrText>
        </w:r>
        <w:r w:rsidR="00000000" w:rsidDel="005D5603">
          <w:fldChar w:fldCharType="separate"/>
        </w:r>
        <w:r w:rsidRPr="00D41569" w:rsidDel="005D5603">
          <w:rPr>
            <w:rStyle w:val="Hyperlink"/>
          </w:rPr>
          <w:delText>support@rainbowdoor.org.au</w:delText>
        </w:r>
        <w:r w:rsidR="00000000" w:rsidDel="005D5603">
          <w:rPr>
            <w:rStyle w:val="Hyperlink"/>
          </w:rPr>
          <w:fldChar w:fldCharType="end"/>
        </w:r>
      </w:del>
    </w:p>
    <w:p w14:paraId="1626D264" w14:textId="53A988ED" w:rsidR="00D41569" w:rsidRPr="00D41569" w:rsidDel="005D5603" w:rsidRDefault="00000000" w:rsidP="00D41569">
      <w:pPr>
        <w:numPr>
          <w:ilvl w:val="0"/>
          <w:numId w:val="9"/>
        </w:numPr>
        <w:rPr>
          <w:del w:id="650" w:author="Catherine Devine" w:date="2023-07-26T11:02:00Z"/>
        </w:rPr>
      </w:pPr>
      <w:del w:id="651" w:author="Catherine Devine" w:date="2023-07-26T11:02:00Z">
        <w:r w:rsidDel="005D5603">
          <w:fldChar w:fldCharType="begin"/>
        </w:r>
        <w:r w:rsidDel="005D5603">
          <w:delInstrText>HYPERLINK "https://www.rainbowdoor.org.au/" \t "_blank"</w:delInstrText>
        </w:r>
        <w:r w:rsidDel="005D5603">
          <w:fldChar w:fldCharType="separate"/>
        </w:r>
        <w:r w:rsidR="00D41569" w:rsidRPr="00D41569" w:rsidDel="005D5603">
          <w:rPr>
            <w:rStyle w:val="Hyperlink"/>
          </w:rPr>
          <w:delText>Rainbow Door website</w:delText>
        </w:r>
        <w:r w:rsidDel="005D5603">
          <w:rPr>
            <w:rStyle w:val="Hyperlink"/>
          </w:rPr>
          <w:fldChar w:fldCharType="end"/>
        </w:r>
      </w:del>
    </w:p>
    <w:p w14:paraId="63C93EF8" w14:textId="7C730A14" w:rsidR="003A094C" w:rsidRPr="003A094C" w:rsidDel="005D5603" w:rsidRDefault="003A094C" w:rsidP="003A094C">
      <w:pPr>
        <w:ind w:left="360" w:hanging="360"/>
        <w:rPr>
          <w:del w:id="652" w:author="Catherine Devine" w:date="2023-07-26T11:02:00Z"/>
        </w:rPr>
      </w:pPr>
      <w:del w:id="653" w:author="Catherine Devine" w:date="2023-07-26T11:02:00Z">
        <w:r w:rsidRPr="003A094C" w:rsidDel="005D5603">
          <w:delText>Thorne Harbour Health</w:delText>
        </w:r>
      </w:del>
    </w:p>
    <w:p w14:paraId="3A819FE3" w14:textId="0B18FA87" w:rsidR="003A094C" w:rsidRPr="003A094C" w:rsidDel="005D5603" w:rsidRDefault="003A094C" w:rsidP="003A094C">
      <w:pPr>
        <w:ind w:left="360" w:hanging="360"/>
        <w:rPr>
          <w:del w:id="654" w:author="Catherine Devine" w:date="2023-07-26T11:02:00Z"/>
        </w:rPr>
      </w:pPr>
      <w:del w:id="655" w:author="Catherine Devine" w:date="2023-07-26T11:02:00Z">
        <w:r w:rsidRPr="003A094C" w:rsidDel="005D5603">
          <w:delText>Family violence counselling and case management services to LGBTIQ+ communities and Family Violence Flexible Support Packages for those who are considering leaving or have recently left a violent relationship.</w:delText>
        </w:r>
      </w:del>
    </w:p>
    <w:p w14:paraId="19DFA19B" w14:textId="7C99DBA9" w:rsidR="003A094C" w:rsidRPr="003A094C" w:rsidDel="005D5603" w:rsidRDefault="003A094C" w:rsidP="003A094C">
      <w:pPr>
        <w:numPr>
          <w:ilvl w:val="0"/>
          <w:numId w:val="12"/>
        </w:numPr>
        <w:rPr>
          <w:del w:id="656" w:author="Catherine Devine" w:date="2023-07-26T11:02:00Z"/>
        </w:rPr>
      </w:pPr>
      <w:del w:id="657" w:author="Catherine Devine" w:date="2023-07-26T11:02:00Z">
        <w:r w:rsidRPr="003A094C" w:rsidDel="005D5603">
          <w:delText>phone: </w:delText>
        </w:r>
        <w:r w:rsidR="00000000" w:rsidDel="005D5603">
          <w:fldChar w:fldCharType="begin"/>
        </w:r>
        <w:r w:rsidR="00000000" w:rsidDel="005D5603">
          <w:delInstrText>HYPERLINK "tel:0398656700"</w:delInstrText>
        </w:r>
        <w:r w:rsidR="00000000" w:rsidDel="005D5603">
          <w:fldChar w:fldCharType="separate"/>
        </w:r>
        <w:r w:rsidRPr="003A094C" w:rsidDel="005D5603">
          <w:rPr>
            <w:rStyle w:val="Hyperlink"/>
          </w:rPr>
          <w:delText>(03) 9865 6700</w:delText>
        </w:r>
        <w:r w:rsidR="00000000" w:rsidDel="005D5603">
          <w:rPr>
            <w:rStyle w:val="Hyperlink"/>
          </w:rPr>
          <w:fldChar w:fldCharType="end"/>
        </w:r>
        <w:r w:rsidRPr="003A094C" w:rsidDel="005D5603">
          <w:delText> (9am to 5pm, Monday to Friday) and ask for the intake worker</w:delText>
        </w:r>
      </w:del>
    </w:p>
    <w:p w14:paraId="33477E7E" w14:textId="0612E1C8" w:rsidR="003A094C" w:rsidRPr="003A094C" w:rsidDel="005D5603" w:rsidRDefault="00000000" w:rsidP="003A094C">
      <w:pPr>
        <w:numPr>
          <w:ilvl w:val="0"/>
          <w:numId w:val="12"/>
        </w:numPr>
        <w:rPr>
          <w:del w:id="658" w:author="Catherine Devine" w:date="2023-07-26T11:02:00Z"/>
        </w:rPr>
      </w:pPr>
      <w:del w:id="659" w:author="Catherine Devine" w:date="2023-07-26T11:02:00Z">
        <w:r w:rsidDel="005D5603">
          <w:fldChar w:fldCharType="begin"/>
        </w:r>
        <w:r w:rsidDel="005D5603">
          <w:delInstrText>HYPERLINK "https://thorneharbour.org/"</w:delInstrText>
        </w:r>
        <w:r w:rsidDel="005D5603">
          <w:fldChar w:fldCharType="separate"/>
        </w:r>
        <w:r w:rsidR="003A094C" w:rsidRPr="003A094C" w:rsidDel="005D5603">
          <w:rPr>
            <w:rStyle w:val="Hyperlink"/>
          </w:rPr>
          <w:delText>Thorne Harbour Health website</w:delText>
        </w:r>
        <w:r w:rsidDel="005D5603">
          <w:rPr>
            <w:rStyle w:val="Hyperlink"/>
          </w:rPr>
          <w:fldChar w:fldCharType="end"/>
        </w:r>
      </w:del>
    </w:p>
    <w:p w14:paraId="462D985C" w14:textId="024BE15C" w:rsidR="00D41569" w:rsidRPr="00D41569" w:rsidDel="005D5603" w:rsidRDefault="003A094C" w:rsidP="003A094C">
      <w:pPr>
        <w:numPr>
          <w:ilvl w:val="0"/>
          <w:numId w:val="12"/>
        </w:numPr>
        <w:rPr>
          <w:del w:id="660" w:author="Catherine Devine" w:date="2023-07-26T11:02:00Z"/>
        </w:rPr>
      </w:pPr>
      <w:del w:id="661" w:author="Catherine Devine" w:date="2023-07-26T11:02:00Z">
        <w:r w:rsidRPr="003A094C" w:rsidDel="005D5603">
          <w:delText>referrals can also be made by emailing </w:delText>
        </w:r>
        <w:r w:rsidR="00000000" w:rsidDel="005D5603">
          <w:fldChar w:fldCharType="begin"/>
        </w:r>
        <w:r w:rsidR="00000000" w:rsidDel="005D5603">
          <w:delInstrText>HYPERLINK "mailto:fvintake@thorneharbour.org"</w:delInstrText>
        </w:r>
        <w:r w:rsidR="00000000" w:rsidDel="005D5603">
          <w:fldChar w:fldCharType="separate"/>
        </w:r>
        <w:r w:rsidRPr="003A094C" w:rsidDel="005D5603">
          <w:rPr>
            <w:rStyle w:val="Hyperlink"/>
          </w:rPr>
          <w:delText>fvintake@thorneharbour.org</w:delText>
        </w:r>
        <w:r w:rsidR="00000000" w:rsidDel="005D5603">
          <w:rPr>
            <w:rStyle w:val="Hyperlink"/>
          </w:rPr>
          <w:fldChar w:fldCharType="end"/>
        </w:r>
      </w:del>
    </w:p>
    <w:p w14:paraId="2CD2BC82" w14:textId="2C7B5754" w:rsidR="00D41569" w:rsidRPr="003A094C" w:rsidDel="005D5603" w:rsidRDefault="00000000" w:rsidP="009D6808">
      <w:pPr>
        <w:ind w:left="360" w:hanging="360"/>
        <w:rPr>
          <w:del w:id="662" w:author="Catherine Devine" w:date="2023-07-26T11:02:00Z"/>
        </w:rPr>
      </w:pPr>
      <w:del w:id="663" w:author="Catherine Devine" w:date="2023-07-26T11:02:00Z">
        <w:r w:rsidDel="005D5603">
          <w:fldChar w:fldCharType="begin"/>
        </w:r>
        <w:r w:rsidDel="005D5603">
          <w:delInstrText>HYPERLINK "http://www.anothercloset.com.au/"</w:delInstrText>
        </w:r>
        <w:r w:rsidDel="005D5603">
          <w:fldChar w:fldCharType="separate"/>
        </w:r>
        <w:r w:rsidR="003A094C" w:rsidRPr="003A094C" w:rsidDel="005D5603">
          <w:rPr>
            <w:rStyle w:val="Hyperlink"/>
          </w:rPr>
          <w:delText>Another Closet</w:delText>
        </w:r>
        <w:r w:rsidDel="005D5603">
          <w:rPr>
            <w:rStyle w:val="Hyperlink"/>
          </w:rPr>
          <w:fldChar w:fldCharType="end"/>
        </w:r>
        <w:r w:rsidR="003A094C" w:rsidRPr="003A094C" w:rsidDel="005D5603">
          <w:delText> Domestic &amp; Family Violence and Lesbian, Gay, Bisexual, Transgender, Intersex and Queer People (LGBTIQ)</w:delText>
        </w:r>
      </w:del>
    </w:p>
    <w:p w14:paraId="61DB0FFF" w14:textId="1A1C8C82" w:rsidR="009D6808" w:rsidRPr="009D6808" w:rsidDel="005D5603" w:rsidRDefault="00D41569" w:rsidP="009D6808">
      <w:pPr>
        <w:ind w:left="360" w:hanging="360"/>
        <w:rPr>
          <w:del w:id="664" w:author="Catherine Devine" w:date="2023-07-26T11:02:00Z"/>
          <w:b/>
          <w:bCs/>
        </w:rPr>
      </w:pPr>
      <w:del w:id="665" w:author="Catherine Devine" w:date="2023-07-26T11:02:00Z">
        <w:r w:rsidRPr="009D6808" w:rsidDel="005D5603">
          <w:rPr>
            <w:b/>
            <w:bCs/>
          </w:rPr>
          <w:delText>Young people</w:delText>
        </w:r>
      </w:del>
    </w:p>
    <w:p w14:paraId="2C0197B5" w14:textId="01B9D523" w:rsidR="009D6808" w:rsidRPr="009D6808" w:rsidDel="005D5603" w:rsidRDefault="009D6808" w:rsidP="009D6808">
      <w:pPr>
        <w:ind w:left="360"/>
        <w:rPr>
          <w:del w:id="666" w:author="Catherine Devine" w:date="2023-07-26T11:02:00Z"/>
        </w:rPr>
      </w:pPr>
      <w:del w:id="667" w:author="Catherine Devine" w:date="2023-07-26T11:02:00Z">
        <w:r w:rsidRPr="009D6808" w:rsidDel="005D5603">
          <w:delText>Reachout – </w:delText>
        </w:r>
        <w:r w:rsidR="00000000" w:rsidDel="005D5603">
          <w:fldChar w:fldCharType="begin"/>
        </w:r>
        <w:r w:rsidR="00000000" w:rsidDel="005D5603">
          <w:delInstrText>HYPERLINK "https://au.reachout.com/" \t "_blank"</w:delInstrText>
        </w:r>
        <w:r w:rsidR="00000000" w:rsidDel="005D5603">
          <w:fldChar w:fldCharType="separate"/>
        </w:r>
        <w:r w:rsidRPr="009D6808" w:rsidDel="005D5603">
          <w:rPr>
            <w:rStyle w:val="Hyperlink"/>
          </w:rPr>
          <w:delText>https://au.reachout.com/</w:delText>
        </w:r>
        <w:r w:rsidR="00000000" w:rsidDel="005D5603">
          <w:rPr>
            <w:rStyle w:val="Hyperlink"/>
          </w:rPr>
          <w:fldChar w:fldCharType="end"/>
        </w:r>
        <w:r w:rsidRPr="009D6808" w:rsidDel="005D5603">
          <w:br/>
          <w:delText>Kids Line – </w:delText>
        </w:r>
        <w:r w:rsidR="00000000" w:rsidDel="005D5603">
          <w:fldChar w:fldCharType="begin"/>
        </w:r>
        <w:r w:rsidR="00000000" w:rsidDel="005D5603">
          <w:delInstrText>HYPERLINK "http://www.kidshelp.com.au/" \t "_blank"</w:delInstrText>
        </w:r>
        <w:r w:rsidR="00000000" w:rsidDel="005D5603">
          <w:fldChar w:fldCharType="separate"/>
        </w:r>
        <w:r w:rsidRPr="009D6808" w:rsidDel="005D5603">
          <w:rPr>
            <w:rStyle w:val="Hyperlink"/>
          </w:rPr>
          <w:delText>www.kidshelp.com.au</w:delText>
        </w:r>
        <w:r w:rsidR="00000000" w:rsidDel="005D5603">
          <w:rPr>
            <w:rStyle w:val="Hyperlink"/>
          </w:rPr>
          <w:fldChar w:fldCharType="end"/>
        </w:r>
      </w:del>
    </w:p>
    <w:p w14:paraId="329F8ADC" w14:textId="146BDC6F" w:rsidR="00D41569" w:rsidRPr="00D41569" w:rsidDel="005D5603" w:rsidRDefault="00D41569" w:rsidP="00D41569">
      <w:pPr>
        <w:ind w:left="360" w:hanging="360"/>
        <w:rPr>
          <w:del w:id="668" w:author="Catherine Devine" w:date="2023-07-26T11:02:00Z"/>
          <w:b/>
          <w:bCs/>
        </w:rPr>
      </w:pPr>
      <w:del w:id="669" w:author="Catherine Devine" w:date="2023-07-26T11:02:00Z">
        <w:r w:rsidRPr="00D41569" w:rsidDel="005D5603">
          <w:rPr>
            <w:b/>
            <w:bCs/>
          </w:rPr>
          <w:delText>Safe Steps</w:delText>
        </w:r>
      </w:del>
    </w:p>
    <w:p w14:paraId="2D9EF6D6" w14:textId="1D312B49" w:rsidR="00D41569" w:rsidRPr="00D41569" w:rsidDel="005D5603" w:rsidRDefault="00D41569" w:rsidP="00D41569">
      <w:pPr>
        <w:ind w:left="360" w:hanging="360"/>
        <w:rPr>
          <w:del w:id="670" w:author="Catherine Devine" w:date="2023-07-26T11:02:00Z"/>
        </w:rPr>
      </w:pPr>
      <w:del w:id="671" w:author="Catherine Devine" w:date="2023-07-26T11:02:00Z">
        <w:r w:rsidRPr="00D41569" w:rsidDel="005D5603">
          <w:delText>Family violence response centre for women (and women identifying) victims of family violence including crisis support, information and accommodation.</w:delText>
        </w:r>
      </w:del>
    </w:p>
    <w:p w14:paraId="467037B6" w14:textId="14480240" w:rsidR="00D41569" w:rsidRPr="00D41569" w:rsidDel="005D5603" w:rsidRDefault="00D41569" w:rsidP="00D41569">
      <w:pPr>
        <w:numPr>
          <w:ilvl w:val="0"/>
          <w:numId w:val="10"/>
        </w:numPr>
        <w:rPr>
          <w:del w:id="672" w:author="Catherine Devine" w:date="2023-07-26T11:02:00Z"/>
        </w:rPr>
      </w:pPr>
      <w:del w:id="673" w:author="Catherine Devine" w:date="2023-07-26T11:02:00Z">
        <w:r w:rsidRPr="00D41569" w:rsidDel="005D5603">
          <w:delText>phone: </w:delText>
        </w:r>
        <w:r w:rsidR="00000000" w:rsidDel="005D5603">
          <w:fldChar w:fldCharType="begin"/>
        </w:r>
        <w:r w:rsidR="00000000" w:rsidDel="005D5603">
          <w:delInstrText>HYPERLINK "tel:1800015188"</w:delInstrText>
        </w:r>
        <w:r w:rsidR="00000000" w:rsidDel="005D5603">
          <w:fldChar w:fldCharType="separate"/>
        </w:r>
        <w:r w:rsidRPr="00D41569" w:rsidDel="005D5603">
          <w:rPr>
            <w:rStyle w:val="Hyperlink"/>
          </w:rPr>
          <w:delText>1800 015 188</w:delText>
        </w:r>
        <w:r w:rsidR="00000000" w:rsidDel="005D5603">
          <w:rPr>
            <w:rStyle w:val="Hyperlink"/>
          </w:rPr>
          <w:fldChar w:fldCharType="end"/>
        </w:r>
        <w:r w:rsidRPr="00D41569" w:rsidDel="005D5603">
          <w:delText> (24 hours a day, 7 days a week)</w:delText>
        </w:r>
      </w:del>
    </w:p>
    <w:p w14:paraId="5A1619A5" w14:textId="7DAD6A5A" w:rsidR="00D41569" w:rsidRPr="00D41569" w:rsidDel="005D5603" w:rsidRDefault="00D41569" w:rsidP="00D41569">
      <w:pPr>
        <w:numPr>
          <w:ilvl w:val="0"/>
          <w:numId w:val="10"/>
        </w:numPr>
        <w:rPr>
          <w:del w:id="674" w:author="Catherine Devine" w:date="2023-07-26T11:02:00Z"/>
        </w:rPr>
      </w:pPr>
      <w:del w:id="675" w:author="Catherine Devine" w:date="2023-07-26T11:02:00Z">
        <w:r w:rsidRPr="00D41569" w:rsidDel="005D5603">
          <w:delText>email: </w:delText>
        </w:r>
        <w:r w:rsidR="00000000" w:rsidDel="005D5603">
          <w:fldChar w:fldCharType="begin"/>
        </w:r>
        <w:r w:rsidR="00000000" w:rsidDel="005D5603">
          <w:delInstrText>HYPERLINK "mailto:safesteps@safesteps.org.au"</w:delInstrText>
        </w:r>
        <w:r w:rsidR="00000000" w:rsidDel="005D5603">
          <w:fldChar w:fldCharType="separate"/>
        </w:r>
        <w:r w:rsidRPr="00D41569" w:rsidDel="005D5603">
          <w:rPr>
            <w:rStyle w:val="Hyperlink"/>
          </w:rPr>
          <w:delText>safesteps@safesteps.org.au</w:delText>
        </w:r>
        <w:r w:rsidR="00000000" w:rsidDel="005D5603">
          <w:rPr>
            <w:rStyle w:val="Hyperlink"/>
          </w:rPr>
          <w:fldChar w:fldCharType="end"/>
        </w:r>
      </w:del>
    </w:p>
    <w:p w14:paraId="1CE2ACFB" w14:textId="1A90D521" w:rsidR="00D41569" w:rsidRPr="00D41569" w:rsidDel="005D5603" w:rsidRDefault="00000000" w:rsidP="00D41569">
      <w:pPr>
        <w:numPr>
          <w:ilvl w:val="0"/>
          <w:numId w:val="10"/>
        </w:numPr>
        <w:rPr>
          <w:del w:id="676" w:author="Catherine Devine" w:date="2023-07-26T11:02:00Z"/>
        </w:rPr>
      </w:pPr>
      <w:del w:id="677" w:author="Catherine Devine" w:date="2023-07-26T11:02:00Z">
        <w:r w:rsidDel="005D5603">
          <w:fldChar w:fldCharType="begin"/>
        </w:r>
        <w:r w:rsidDel="005D5603">
          <w:delInstrText>HYPERLINK "https://www.safesteps.org.au/chat"</w:delInstrText>
        </w:r>
        <w:r w:rsidDel="005D5603">
          <w:fldChar w:fldCharType="separate"/>
        </w:r>
        <w:r w:rsidR="00D41569" w:rsidRPr="00D41569" w:rsidDel="005D5603">
          <w:rPr>
            <w:rStyle w:val="Hyperlink"/>
          </w:rPr>
          <w:delText>Safe Steps web chat support service</w:delText>
        </w:r>
        <w:r w:rsidDel="005D5603">
          <w:rPr>
            <w:rStyle w:val="Hyperlink"/>
          </w:rPr>
          <w:fldChar w:fldCharType="end"/>
        </w:r>
        <w:r w:rsidR="00D41569" w:rsidRPr="00D41569" w:rsidDel="005D5603">
          <w:delText> (9am to midnight, Monday to Friday)</w:delText>
        </w:r>
      </w:del>
    </w:p>
    <w:p w14:paraId="3F12CB16" w14:textId="00659DDE" w:rsidR="00D41569" w:rsidRPr="00D41569" w:rsidDel="005D5603" w:rsidRDefault="00000000" w:rsidP="00D41569">
      <w:pPr>
        <w:numPr>
          <w:ilvl w:val="0"/>
          <w:numId w:val="10"/>
        </w:numPr>
        <w:rPr>
          <w:del w:id="678" w:author="Catherine Devine" w:date="2023-07-26T11:02:00Z"/>
        </w:rPr>
      </w:pPr>
      <w:del w:id="679" w:author="Catherine Devine" w:date="2023-07-26T11:02:00Z">
        <w:r w:rsidDel="005D5603">
          <w:fldChar w:fldCharType="begin"/>
        </w:r>
        <w:r w:rsidDel="005D5603">
          <w:delInstrText>HYPERLINK "https://www.safesteps.org.au/"</w:delInstrText>
        </w:r>
        <w:r w:rsidDel="005D5603">
          <w:fldChar w:fldCharType="separate"/>
        </w:r>
        <w:r w:rsidR="00D41569" w:rsidRPr="00D41569" w:rsidDel="005D5603">
          <w:rPr>
            <w:rStyle w:val="Hyperlink"/>
          </w:rPr>
          <w:delText>Safe Steps website</w:delText>
        </w:r>
        <w:r w:rsidDel="005D5603">
          <w:rPr>
            <w:rStyle w:val="Hyperlink"/>
          </w:rPr>
          <w:fldChar w:fldCharType="end"/>
        </w:r>
      </w:del>
    </w:p>
    <w:p w14:paraId="6005FB44" w14:textId="5565F4C3" w:rsidR="00D41569" w:rsidDel="005D5603" w:rsidRDefault="00D41569" w:rsidP="009D6808">
      <w:pPr>
        <w:ind w:left="360" w:hanging="360"/>
        <w:rPr>
          <w:del w:id="680" w:author="Catherine Devine" w:date="2023-07-26T11:02:00Z"/>
          <w:b/>
          <w:bCs/>
        </w:rPr>
      </w:pPr>
    </w:p>
    <w:p w14:paraId="72003B09" w14:textId="436BAFA3" w:rsidR="00D41569" w:rsidDel="005D5603" w:rsidRDefault="00D41569" w:rsidP="009D6808">
      <w:pPr>
        <w:ind w:left="360" w:hanging="360"/>
        <w:rPr>
          <w:del w:id="681" w:author="Catherine Devine" w:date="2023-07-26T11:02:00Z"/>
          <w:b/>
          <w:bCs/>
        </w:rPr>
      </w:pPr>
    </w:p>
    <w:p w14:paraId="551C76FA" w14:textId="08B18701" w:rsidR="009D6808" w:rsidRPr="009D6808" w:rsidDel="005D5603" w:rsidRDefault="00D41569" w:rsidP="009D6808">
      <w:pPr>
        <w:ind w:left="360" w:hanging="360"/>
        <w:rPr>
          <w:del w:id="682" w:author="Catherine Devine" w:date="2023-07-26T11:02:00Z"/>
          <w:b/>
          <w:bCs/>
        </w:rPr>
      </w:pPr>
      <w:del w:id="683" w:author="Catherine Devine" w:date="2023-07-26T11:02:00Z">
        <w:r w:rsidRPr="009D6808" w:rsidDel="005D5603">
          <w:rPr>
            <w:b/>
            <w:bCs/>
          </w:rPr>
          <w:delText>Medicare</w:delText>
        </w:r>
        <w:r w:rsidR="009D6808" w:rsidRPr="009D6808" w:rsidDel="005D5603">
          <w:rPr>
            <w:b/>
            <w:bCs/>
          </w:rPr>
          <w:delText> –</w:delText>
        </w:r>
        <w:r w:rsidRPr="009D6808" w:rsidDel="005D5603">
          <w:rPr>
            <w:b/>
            <w:bCs/>
          </w:rPr>
          <w:delText> rebates</w:delText>
        </w:r>
      </w:del>
    </w:p>
    <w:p w14:paraId="400D2871" w14:textId="5548F5CB" w:rsidR="009D6808" w:rsidRPr="009D6808" w:rsidDel="005D5603" w:rsidRDefault="009D6808" w:rsidP="009D6808">
      <w:pPr>
        <w:ind w:left="360" w:hanging="360"/>
        <w:rPr>
          <w:del w:id="684" w:author="Catherine Devine" w:date="2023-07-26T11:02:00Z"/>
        </w:rPr>
      </w:pPr>
      <w:del w:id="685" w:author="Catherine Devine" w:date="2023-07-26T11:02:00Z">
        <w:r w:rsidRPr="009D6808" w:rsidDel="005D5603">
          <w:delText>Medicare – </w:delText>
        </w:r>
        <w:r w:rsidR="00000000" w:rsidDel="005D5603">
          <w:fldChar w:fldCharType="begin"/>
        </w:r>
        <w:r w:rsidR="00000000" w:rsidDel="005D5603">
          <w:delInstrText>HYPERLINK "http://www.health.gov.au/"</w:delInstrText>
        </w:r>
        <w:r w:rsidR="00000000" w:rsidDel="005D5603">
          <w:fldChar w:fldCharType="separate"/>
        </w:r>
        <w:r w:rsidRPr="009D6808" w:rsidDel="005D5603">
          <w:rPr>
            <w:rStyle w:val="Hyperlink"/>
          </w:rPr>
          <w:delText>www.health.gov.au</w:delText>
        </w:r>
        <w:r w:rsidR="00000000" w:rsidDel="005D5603">
          <w:rPr>
            <w:rStyle w:val="Hyperlink"/>
          </w:rPr>
          <w:fldChar w:fldCharType="end"/>
        </w:r>
      </w:del>
    </w:p>
    <w:p w14:paraId="53D545CD" w14:textId="59437FF7" w:rsidR="009D6808" w:rsidRPr="009D6808" w:rsidDel="005D5603" w:rsidRDefault="00D41569" w:rsidP="009D6808">
      <w:pPr>
        <w:ind w:left="360" w:hanging="360"/>
        <w:rPr>
          <w:del w:id="686" w:author="Catherine Devine" w:date="2023-07-26T11:02:00Z"/>
          <w:b/>
          <w:bCs/>
        </w:rPr>
      </w:pPr>
      <w:del w:id="687" w:author="Catherine Devine" w:date="2023-07-26T11:02:00Z">
        <w:r w:rsidRPr="009D6808" w:rsidDel="005D5603">
          <w:rPr>
            <w:b/>
            <w:bCs/>
          </w:rPr>
          <w:delText>Substance use</w:delText>
        </w:r>
      </w:del>
    </w:p>
    <w:p w14:paraId="37E39FA4" w14:textId="095446FB" w:rsidR="009D6808" w:rsidRPr="009D6808" w:rsidDel="005D5603" w:rsidRDefault="009D6808" w:rsidP="009D6808">
      <w:pPr>
        <w:ind w:left="360" w:hanging="360"/>
        <w:rPr>
          <w:del w:id="688" w:author="Catherine Devine" w:date="2023-07-26T11:02:00Z"/>
        </w:rPr>
      </w:pPr>
      <w:del w:id="689" w:author="Catherine Devine" w:date="2023-07-26T11:02:00Z">
        <w:r w:rsidRPr="009D6808" w:rsidDel="005D5603">
          <w:delText>Australian Drug Foundation – </w:delText>
        </w:r>
        <w:r w:rsidR="00000000" w:rsidDel="005D5603">
          <w:fldChar w:fldCharType="begin"/>
        </w:r>
        <w:r w:rsidR="00000000" w:rsidDel="005D5603">
          <w:delInstrText>HYPERLINK "http://www.adf.org.au/" \t "_blank"</w:delInstrText>
        </w:r>
        <w:r w:rsidR="00000000" w:rsidDel="005D5603">
          <w:fldChar w:fldCharType="separate"/>
        </w:r>
        <w:r w:rsidRPr="009D6808" w:rsidDel="005D5603">
          <w:rPr>
            <w:rStyle w:val="Hyperlink"/>
          </w:rPr>
          <w:delText>www.adf.org.au</w:delText>
        </w:r>
        <w:r w:rsidR="00000000" w:rsidDel="005D5603">
          <w:rPr>
            <w:rStyle w:val="Hyperlink"/>
          </w:rPr>
          <w:fldChar w:fldCharType="end"/>
        </w:r>
      </w:del>
    </w:p>
    <w:p w14:paraId="32702C13" w14:textId="0133B778" w:rsidR="009D6808" w:rsidRPr="009D6808" w:rsidDel="005D5603" w:rsidRDefault="009D6808" w:rsidP="009D6808">
      <w:pPr>
        <w:ind w:left="360" w:hanging="360"/>
        <w:rPr>
          <w:del w:id="690" w:author="Catherine Devine" w:date="2023-07-26T11:02:00Z"/>
        </w:rPr>
      </w:pPr>
    </w:p>
    <w:p w14:paraId="56EDD468" w14:textId="744FFE75" w:rsidR="005832FC" w:rsidRPr="006D6DD9" w:rsidDel="005D5603" w:rsidRDefault="005832FC" w:rsidP="005832FC">
      <w:pPr>
        <w:jc w:val="center"/>
        <w:rPr>
          <w:del w:id="691" w:author="Catherine Devine" w:date="2023-07-26T11:02:00Z"/>
          <w:b/>
          <w:bCs/>
          <w:sz w:val="28"/>
          <w:szCs w:val="28"/>
          <w:u w:val="single"/>
        </w:rPr>
      </w:pPr>
      <w:del w:id="692" w:author="Catherine Devine" w:date="2023-07-26T11:02:00Z">
        <w:r w:rsidDel="005D5603">
          <w:rPr>
            <w:b/>
            <w:bCs/>
            <w:sz w:val="28"/>
            <w:szCs w:val="28"/>
            <w:u w:val="single"/>
          </w:rPr>
          <w:delText>NDIS</w:delText>
        </w:r>
        <w:r w:rsidRPr="006D6DD9" w:rsidDel="005D5603">
          <w:rPr>
            <w:b/>
            <w:bCs/>
            <w:sz w:val="28"/>
            <w:szCs w:val="28"/>
            <w:u w:val="single"/>
          </w:rPr>
          <w:delText xml:space="preserve"> P</w:delText>
        </w:r>
        <w:r w:rsidDel="005D5603">
          <w:rPr>
            <w:b/>
            <w:bCs/>
            <w:sz w:val="28"/>
            <w:szCs w:val="28"/>
            <w:u w:val="single"/>
          </w:rPr>
          <w:delText>articipants</w:delText>
        </w:r>
      </w:del>
    </w:p>
    <w:p w14:paraId="75130BC7" w14:textId="3BE1C5B7" w:rsidR="005832FC" w:rsidDel="005D5603" w:rsidRDefault="005832FC" w:rsidP="005832FC">
      <w:pPr>
        <w:ind w:left="360" w:hanging="360"/>
        <w:rPr>
          <w:del w:id="693" w:author="Catherine Devine" w:date="2023-07-26T11:02:00Z"/>
          <w:szCs w:val="22"/>
        </w:rPr>
      </w:pPr>
    </w:p>
    <w:p w14:paraId="1EFDF115" w14:textId="20C7B6FB" w:rsidR="005832FC" w:rsidRPr="005832FC" w:rsidDel="005D5603" w:rsidRDefault="005832FC" w:rsidP="005832FC">
      <w:pPr>
        <w:ind w:left="360" w:hanging="360"/>
        <w:rPr>
          <w:del w:id="694" w:author="Catherine Devine" w:date="2023-07-26T11:02:00Z"/>
          <w:b/>
          <w:bCs/>
          <w:szCs w:val="22"/>
        </w:rPr>
      </w:pPr>
      <w:del w:id="695" w:author="Catherine Devine" w:date="2023-07-26T11:02:00Z">
        <w:r w:rsidRPr="005832FC" w:rsidDel="005D5603">
          <w:rPr>
            <w:b/>
            <w:bCs/>
            <w:szCs w:val="22"/>
          </w:rPr>
          <w:delText>PBS</w:delText>
        </w:r>
      </w:del>
    </w:p>
    <w:p w14:paraId="07E8598A" w14:textId="28C37EB2" w:rsidR="005832FC" w:rsidDel="005D5603" w:rsidRDefault="005832FC" w:rsidP="005832FC">
      <w:pPr>
        <w:ind w:left="360" w:hanging="360"/>
        <w:rPr>
          <w:del w:id="696" w:author="Catherine Devine" w:date="2023-07-26T11:02:00Z"/>
          <w:szCs w:val="22"/>
        </w:rPr>
      </w:pPr>
    </w:p>
    <w:p w14:paraId="0E7A4B1E" w14:textId="51D477EA" w:rsidR="005832FC" w:rsidDel="005D5603" w:rsidRDefault="005832FC" w:rsidP="005832FC">
      <w:pPr>
        <w:rPr>
          <w:del w:id="697" w:author="Catherine Devine" w:date="2023-07-26T11:02:00Z"/>
          <w:szCs w:val="22"/>
        </w:rPr>
      </w:pPr>
      <w:del w:id="698" w:author="Catherine Devine" w:date="2023-07-26T11:02:00Z">
        <w:r w:rsidRPr="005832FC" w:rsidDel="005D5603">
          <w:rPr>
            <w:szCs w:val="22"/>
          </w:rPr>
          <w:delText xml:space="preserve">Positive Behaviour Support is an evidence-based approach with a primary goal of increasing a person’s quality of life </w:delText>
        </w:r>
        <w:r w:rsidR="00E44AEB" w:rsidRPr="00E44AEB" w:rsidDel="005D5603">
          <w:rPr>
            <w:b/>
            <w:bCs/>
            <w:szCs w:val="22"/>
          </w:rPr>
          <w:delText>outcomes</w:delText>
        </w:r>
        <w:r w:rsidR="00E44AEB" w:rsidDel="005D5603">
          <w:rPr>
            <w:szCs w:val="22"/>
          </w:rPr>
          <w:delText xml:space="preserve"> </w:delText>
        </w:r>
        <w:r w:rsidRPr="005832FC" w:rsidDel="005D5603">
          <w:rPr>
            <w:szCs w:val="22"/>
          </w:rPr>
          <w:delText>and a secondary goal of decreasing the frequency and severity of behaviours of concern</w:delText>
        </w:r>
        <w:r w:rsidR="00E44AEB" w:rsidDel="005D5603">
          <w:rPr>
            <w:szCs w:val="22"/>
          </w:rPr>
          <w:delText xml:space="preserve"> </w:delText>
        </w:r>
        <w:r w:rsidR="00E44AEB" w:rsidDel="005D5603">
          <w:rPr>
            <w:b/>
            <w:bCs/>
            <w:szCs w:val="22"/>
          </w:rPr>
          <w:delText xml:space="preserve">thereby </w:delText>
        </w:r>
        <w:r w:rsidR="00E44AEB" w:rsidRPr="00E44AEB" w:rsidDel="005D5603">
          <w:rPr>
            <w:b/>
            <w:bCs/>
            <w:szCs w:val="22"/>
          </w:rPr>
          <w:delText>reducing and</w:delText>
        </w:r>
        <w:r w:rsidR="00E44AEB" w:rsidDel="005D5603">
          <w:rPr>
            <w:b/>
            <w:bCs/>
            <w:szCs w:val="22"/>
          </w:rPr>
          <w:delText>/or</w:delText>
        </w:r>
        <w:r w:rsidR="00E44AEB" w:rsidRPr="00E44AEB" w:rsidDel="005D5603">
          <w:rPr>
            <w:b/>
            <w:bCs/>
            <w:szCs w:val="22"/>
          </w:rPr>
          <w:delText xml:space="preserve"> eliminating </w:delText>
        </w:r>
        <w:r w:rsidR="00E44AEB" w:rsidDel="005D5603">
          <w:rPr>
            <w:b/>
            <w:bCs/>
            <w:szCs w:val="22"/>
          </w:rPr>
          <w:delText xml:space="preserve">any </w:delText>
        </w:r>
        <w:r w:rsidR="00E44AEB" w:rsidRPr="00E44AEB" w:rsidDel="005D5603">
          <w:rPr>
            <w:b/>
            <w:bCs/>
            <w:szCs w:val="22"/>
          </w:rPr>
          <w:delText>restrictive practices</w:delText>
        </w:r>
        <w:r w:rsidR="00E44AEB" w:rsidDel="005D5603">
          <w:rPr>
            <w:b/>
            <w:bCs/>
            <w:szCs w:val="22"/>
          </w:rPr>
          <w:delText xml:space="preserve"> that are in place</w:delText>
        </w:r>
        <w:r w:rsidR="00E44AEB" w:rsidRPr="00E44AEB" w:rsidDel="005D5603">
          <w:rPr>
            <w:szCs w:val="22"/>
          </w:rPr>
          <w:delText>.</w:delText>
        </w:r>
      </w:del>
    </w:p>
    <w:p w14:paraId="02C4ED47" w14:textId="5F091C54" w:rsidR="00E44AEB" w:rsidDel="005D5603" w:rsidRDefault="00E44AEB" w:rsidP="005832FC">
      <w:pPr>
        <w:rPr>
          <w:del w:id="699" w:author="Catherine Devine" w:date="2023-07-26T11:02:00Z"/>
          <w:szCs w:val="22"/>
        </w:rPr>
      </w:pPr>
    </w:p>
    <w:p w14:paraId="4D044DE0" w14:textId="79ECF123" w:rsidR="00E44AEB" w:rsidDel="005D5603" w:rsidRDefault="00E44AEB" w:rsidP="005832FC">
      <w:pPr>
        <w:rPr>
          <w:del w:id="700" w:author="Catherine Devine" w:date="2023-07-26T11:02:00Z"/>
          <w:b/>
          <w:bCs/>
          <w:szCs w:val="22"/>
        </w:rPr>
      </w:pPr>
      <w:del w:id="701" w:author="Catherine Devine" w:date="2023-07-26T11:02:00Z">
        <w:r w:rsidRPr="00E44AEB" w:rsidDel="005D5603">
          <w:rPr>
            <w:b/>
            <w:bCs/>
            <w:szCs w:val="22"/>
          </w:rPr>
          <w:delText>Therapeutic Services – link to Psychology Page/s?</w:delText>
        </w:r>
      </w:del>
    </w:p>
    <w:p w14:paraId="2FB55EF0" w14:textId="11EBB73D" w:rsidR="00E44AEB" w:rsidDel="005D5603" w:rsidRDefault="00E44AEB" w:rsidP="005832FC">
      <w:pPr>
        <w:rPr>
          <w:del w:id="702" w:author="Catherine Devine" w:date="2023-07-26T11:02:00Z"/>
          <w:b/>
          <w:bCs/>
          <w:szCs w:val="22"/>
        </w:rPr>
      </w:pPr>
    </w:p>
    <w:p w14:paraId="35FED759" w14:textId="54F1DD6F" w:rsidR="00E44AEB" w:rsidDel="005D5603" w:rsidRDefault="00E44AEB" w:rsidP="005832FC">
      <w:pPr>
        <w:rPr>
          <w:del w:id="703" w:author="Catherine Devine" w:date="2023-07-26T11:02:00Z"/>
          <w:b/>
          <w:bCs/>
          <w:szCs w:val="22"/>
        </w:rPr>
      </w:pPr>
      <w:del w:id="704" w:author="Catherine Devine" w:date="2023-07-26T11:02:00Z">
        <w:r w:rsidDel="005D5603">
          <w:rPr>
            <w:b/>
            <w:bCs/>
            <w:szCs w:val="22"/>
          </w:rPr>
          <w:delText>Request for Services Forms</w:delText>
        </w:r>
      </w:del>
    </w:p>
    <w:p w14:paraId="26DC1DD2" w14:textId="79A574E9" w:rsidR="00E44AEB" w:rsidDel="005D5603" w:rsidRDefault="00E44AEB" w:rsidP="005832FC">
      <w:pPr>
        <w:rPr>
          <w:del w:id="705" w:author="Catherine Devine" w:date="2023-07-26T11:02:00Z"/>
          <w:szCs w:val="22"/>
        </w:rPr>
      </w:pPr>
      <w:del w:id="706" w:author="Catherine Devine" w:date="2023-07-26T11:02:00Z">
        <w:r w:rsidDel="005D5603">
          <w:rPr>
            <w:szCs w:val="22"/>
          </w:rPr>
          <w:delText>Need to make the boxes better -  not sure what better means but they look a bit underwhelming</w:delText>
        </w:r>
      </w:del>
    </w:p>
    <w:p w14:paraId="6277E5F7" w14:textId="5B8306C1" w:rsidR="00E44AEB" w:rsidDel="005D5603" w:rsidRDefault="00E44AEB" w:rsidP="005832FC">
      <w:pPr>
        <w:rPr>
          <w:del w:id="707" w:author="Catherine Devine" w:date="2023-07-26T11:02:00Z"/>
          <w:szCs w:val="22"/>
        </w:rPr>
      </w:pPr>
    </w:p>
    <w:p w14:paraId="125307F0" w14:textId="3CE69DEF" w:rsidR="00E44AEB" w:rsidRPr="00E44AEB" w:rsidDel="005D5603" w:rsidRDefault="00E44AEB" w:rsidP="005832FC">
      <w:pPr>
        <w:rPr>
          <w:del w:id="708" w:author="Catherine Devine" w:date="2023-07-26T11:02:00Z"/>
          <w:b/>
          <w:bCs/>
          <w:szCs w:val="22"/>
        </w:rPr>
      </w:pPr>
      <w:del w:id="709" w:author="Catherine Devine" w:date="2023-07-26T11:02:00Z">
        <w:r w:rsidRPr="00E44AEB" w:rsidDel="005D5603">
          <w:rPr>
            <w:b/>
            <w:bCs/>
            <w:szCs w:val="22"/>
          </w:rPr>
          <w:delText>E-Learning &amp; Training</w:delText>
        </w:r>
      </w:del>
    </w:p>
    <w:p w14:paraId="3D35AA75" w14:textId="7645A1D4" w:rsidR="00E44AEB" w:rsidDel="005D5603" w:rsidRDefault="00E44AEB" w:rsidP="005832FC">
      <w:pPr>
        <w:rPr>
          <w:del w:id="710" w:author="Catherine Devine" w:date="2023-07-26T11:02:00Z"/>
          <w:szCs w:val="22"/>
        </w:rPr>
      </w:pPr>
    </w:p>
    <w:p w14:paraId="11F4D8BA" w14:textId="1611FDAA" w:rsidR="00E44AEB" w:rsidRPr="002C7EA4" w:rsidDel="005D5603" w:rsidRDefault="00E44AEB" w:rsidP="005832FC">
      <w:pPr>
        <w:rPr>
          <w:del w:id="711" w:author="Catherine Devine" w:date="2023-07-26T11:02:00Z"/>
          <w:b/>
          <w:bCs/>
          <w:szCs w:val="22"/>
        </w:rPr>
      </w:pPr>
      <w:del w:id="712" w:author="Catherine Devine" w:date="2023-07-26T11:02:00Z">
        <w:r w:rsidDel="005D5603">
          <w:rPr>
            <w:szCs w:val="22"/>
          </w:rPr>
          <w:delText xml:space="preserve">Guidestar’s E-Learning Platform – </w:delText>
        </w:r>
        <w:r w:rsidRPr="002C7EA4" w:rsidDel="005D5603">
          <w:rPr>
            <w:b/>
            <w:bCs/>
            <w:szCs w:val="22"/>
          </w:rPr>
          <w:delText>Link does not work</w:delText>
        </w:r>
      </w:del>
    </w:p>
    <w:p w14:paraId="65D314B2" w14:textId="4B3D28AB" w:rsidR="00E44AEB" w:rsidDel="005D5603" w:rsidRDefault="00E44AEB" w:rsidP="005832FC">
      <w:pPr>
        <w:rPr>
          <w:del w:id="713" w:author="Catherine Devine" w:date="2023-07-26T11:02:00Z"/>
          <w:szCs w:val="22"/>
        </w:rPr>
      </w:pPr>
    </w:p>
    <w:p w14:paraId="0B26654E" w14:textId="3E5C4B33" w:rsidR="00E44AEB" w:rsidRPr="00280C7F" w:rsidDel="005D5603" w:rsidRDefault="00280C7F" w:rsidP="005832FC">
      <w:pPr>
        <w:rPr>
          <w:del w:id="714" w:author="Catherine Devine" w:date="2023-07-26T11:02:00Z"/>
          <w:b/>
          <w:bCs/>
          <w:szCs w:val="22"/>
        </w:rPr>
      </w:pPr>
      <w:del w:id="715" w:author="Catherine Devine" w:date="2023-07-26T11:02:00Z">
        <w:r w:rsidRPr="00280C7F" w:rsidDel="005D5603">
          <w:rPr>
            <w:b/>
            <w:bCs/>
            <w:szCs w:val="22"/>
          </w:rPr>
          <w:delText>Tailored Training Packages</w:delText>
        </w:r>
      </w:del>
    </w:p>
    <w:p w14:paraId="70A5C9A4" w14:textId="75BDAAEE" w:rsidR="00280C7F" w:rsidDel="005D5603" w:rsidRDefault="00280C7F" w:rsidP="005832FC">
      <w:pPr>
        <w:rPr>
          <w:del w:id="716" w:author="Catherine Devine" w:date="2023-07-26T11:02:00Z"/>
          <w:szCs w:val="22"/>
        </w:rPr>
      </w:pPr>
    </w:p>
    <w:p w14:paraId="49F76A28" w14:textId="2FF84C8F" w:rsidR="00280C7F" w:rsidDel="005D5603" w:rsidRDefault="00280C7F" w:rsidP="00280C7F">
      <w:pPr>
        <w:rPr>
          <w:del w:id="717" w:author="Catherine Devine" w:date="2023-07-26T11:02:00Z"/>
          <w:szCs w:val="22"/>
        </w:rPr>
      </w:pPr>
      <w:del w:id="718" w:author="Catherine Devine" w:date="2023-07-26T11:02:00Z">
        <w:r w:rsidRPr="00280C7F" w:rsidDel="005D5603">
          <w:rPr>
            <w:szCs w:val="22"/>
          </w:rPr>
          <w:delText xml:space="preserve">Guidestar offer a range of bespoke training packages </w:delText>
        </w:r>
        <w:r w:rsidDel="005D5603">
          <w:rPr>
            <w:szCs w:val="22"/>
          </w:rPr>
          <w:delText>such as:</w:delText>
        </w:r>
      </w:del>
    </w:p>
    <w:p w14:paraId="3098C508" w14:textId="36B5020B" w:rsidR="00280C7F" w:rsidRPr="00280C7F" w:rsidDel="005D5603" w:rsidRDefault="00280C7F">
      <w:pPr>
        <w:pStyle w:val="ListParagraph"/>
        <w:rPr>
          <w:del w:id="719" w:author="Catherine Devine" w:date="2023-07-26T11:02:00Z"/>
        </w:rPr>
        <w:pPrChange w:id="720" w:author="Catherine Devine" w:date="2023-07-12T12:00:00Z">
          <w:pPr>
            <w:pStyle w:val="ListParagraph"/>
            <w:ind w:left="709" w:hanging="425"/>
          </w:pPr>
        </w:pPrChange>
      </w:pPr>
      <w:del w:id="721" w:author="Catherine Devine" w:date="2023-07-26T11:02:00Z">
        <w:r w:rsidRPr="00280C7F" w:rsidDel="005D5603">
          <w:delText xml:space="preserve">Positive Behaviour Support </w:delText>
        </w:r>
      </w:del>
    </w:p>
    <w:p w14:paraId="6DC38458" w14:textId="2BE08D09" w:rsidR="00280C7F" w:rsidRPr="00280C7F" w:rsidDel="005D5603" w:rsidRDefault="00280C7F">
      <w:pPr>
        <w:pStyle w:val="ListParagraph"/>
        <w:rPr>
          <w:del w:id="722" w:author="Catherine Devine" w:date="2023-07-26T11:02:00Z"/>
        </w:rPr>
        <w:pPrChange w:id="723" w:author="Catherine Devine" w:date="2023-07-12T12:00:00Z">
          <w:pPr>
            <w:pStyle w:val="ListParagraph"/>
            <w:ind w:left="709" w:hanging="425"/>
          </w:pPr>
        </w:pPrChange>
      </w:pPr>
      <w:del w:id="724" w:author="Catherine Devine" w:date="2023-07-26T11:02:00Z">
        <w:r w:rsidRPr="00280C7F" w:rsidDel="005D5603">
          <w:delText xml:space="preserve">Person Centred Active Support </w:delText>
        </w:r>
      </w:del>
    </w:p>
    <w:p w14:paraId="127A91FC" w14:textId="76871E9F" w:rsidR="00280C7F" w:rsidRPr="00280C7F" w:rsidDel="005D5603" w:rsidRDefault="00280C7F">
      <w:pPr>
        <w:pStyle w:val="ListParagraph"/>
        <w:rPr>
          <w:del w:id="725" w:author="Catherine Devine" w:date="2023-07-26T11:02:00Z"/>
        </w:rPr>
        <w:pPrChange w:id="726" w:author="Catherine Devine" w:date="2023-07-12T12:00:00Z">
          <w:pPr>
            <w:pStyle w:val="ListParagraph"/>
            <w:ind w:left="709" w:hanging="425"/>
          </w:pPr>
        </w:pPrChange>
      </w:pPr>
      <w:del w:id="727" w:author="Catherine Devine" w:date="2023-07-26T11:02:00Z">
        <w:r w:rsidRPr="00280C7F" w:rsidDel="005D5603">
          <w:delText xml:space="preserve">Vicarious Trauma </w:delText>
        </w:r>
      </w:del>
    </w:p>
    <w:p w14:paraId="27E890C5" w14:textId="501EC35F" w:rsidR="00280C7F" w:rsidDel="005D5603" w:rsidRDefault="00280C7F">
      <w:pPr>
        <w:pStyle w:val="ListParagraph"/>
        <w:rPr>
          <w:del w:id="728" w:author="Catherine Devine" w:date="2023-07-26T11:02:00Z"/>
        </w:rPr>
        <w:pPrChange w:id="729" w:author="Catherine Devine" w:date="2023-07-12T12:00:00Z">
          <w:pPr>
            <w:pStyle w:val="ListParagraph"/>
            <w:ind w:left="709" w:hanging="425"/>
          </w:pPr>
        </w:pPrChange>
      </w:pPr>
      <w:del w:id="730" w:author="Catherine Devine" w:date="2023-07-26T11:02:00Z">
        <w:r w:rsidRPr="00280C7F" w:rsidDel="005D5603">
          <w:delText>Down Syndrome</w:delText>
        </w:r>
        <w:r w:rsidR="002C7EA4" w:rsidDel="005D5603">
          <w:delText xml:space="preserve">, </w:delText>
        </w:r>
        <w:r w:rsidRPr="00280C7F" w:rsidDel="005D5603">
          <w:delText xml:space="preserve">Dementia </w:delText>
        </w:r>
        <w:r w:rsidR="002C7EA4" w:rsidDel="005D5603">
          <w:delText>and Behaviours of Concern</w:delText>
        </w:r>
      </w:del>
    </w:p>
    <w:p w14:paraId="12F9BDFE" w14:textId="1747655B" w:rsidR="002C7EA4" w:rsidDel="005D5603" w:rsidRDefault="002C7EA4">
      <w:pPr>
        <w:pStyle w:val="ListParagraph"/>
        <w:rPr>
          <w:del w:id="731" w:author="Catherine Devine" w:date="2023-07-26T11:02:00Z"/>
        </w:rPr>
        <w:pPrChange w:id="732" w:author="Catherine Devine" w:date="2023-07-12T12:00:00Z">
          <w:pPr>
            <w:pStyle w:val="ListParagraph"/>
            <w:ind w:left="709" w:hanging="425"/>
          </w:pPr>
        </w:pPrChange>
      </w:pPr>
      <w:del w:id="733" w:author="Catherine Devine" w:date="2023-07-26T11:02:00Z">
        <w:r w:rsidDel="005D5603">
          <w:delText>Relationships and Attachment</w:delText>
        </w:r>
      </w:del>
    </w:p>
    <w:p w14:paraId="1015B7DD" w14:textId="385193B0" w:rsidR="002C7EA4" w:rsidDel="005D5603" w:rsidRDefault="002C7EA4">
      <w:pPr>
        <w:pStyle w:val="ListParagraph"/>
        <w:rPr>
          <w:del w:id="734" w:author="Catherine Devine" w:date="2023-07-26T11:02:00Z"/>
        </w:rPr>
        <w:pPrChange w:id="735" w:author="Catherine Devine" w:date="2023-07-12T12:00:00Z">
          <w:pPr>
            <w:pStyle w:val="ListParagraph"/>
            <w:ind w:left="709" w:hanging="425"/>
          </w:pPr>
        </w:pPrChange>
      </w:pPr>
      <w:del w:id="736" w:author="Catherine Devine" w:date="2023-07-26T11:02:00Z">
        <w:r w:rsidDel="005D5603">
          <w:delText>Mental Health Awareness</w:delText>
        </w:r>
      </w:del>
    </w:p>
    <w:p w14:paraId="472002BE" w14:textId="668585B8" w:rsidR="002C7EA4" w:rsidRPr="002C7EA4" w:rsidDel="005D5603" w:rsidRDefault="002C7EA4">
      <w:pPr>
        <w:pStyle w:val="ListParagraph"/>
        <w:rPr>
          <w:del w:id="737" w:author="Catherine Devine" w:date="2023-07-26T11:02:00Z"/>
        </w:rPr>
        <w:pPrChange w:id="738" w:author="Catherine Devine" w:date="2023-07-12T12:00:00Z">
          <w:pPr>
            <w:pStyle w:val="ListParagraph"/>
            <w:ind w:left="709" w:hanging="425"/>
          </w:pPr>
        </w:pPrChange>
      </w:pPr>
      <w:del w:id="739" w:author="Catherine Devine" w:date="2023-07-26T11:02:00Z">
        <w:r w:rsidRPr="002C7EA4" w:rsidDel="005D5603">
          <w:delText>Working with Clients that Present with High Risk</w:delText>
        </w:r>
      </w:del>
    </w:p>
    <w:p w14:paraId="7D186140" w14:textId="0B770EDC" w:rsidR="002C7EA4" w:rsidDel="005D5603" w:rsidRDefault="002C7EA4">
      <w:pPr>
        <w:pStyle w:val="ListParagraph"/>
        <w:rPr>
          <w:del w:id="740" w:author="Catherine Devine" w:date="2023-07-26T11:02:00Z"/>
        </w:rPr>
        <w:pPrChange w:id="741" w:author="Catherine Devine" w:date="2023-07-12T12:00:00Z">
          <w:pPr>
            <w:pStyle w:val="ListParagraph"/>
            <w:ind w:left="709" w:hanging="425"/>
          </w:pPr>
        </w:pPrChange>
      </w:pPr>
      <w:del w:id="742" w:author="Catherine Devine" w:date="2023-07-26T11:02:00Z">
        <w:r w:rsidRPr="00280C7F" w:rsidDel="005D5603">
          <w:delText>A</w:delText>
        </w:r>
        <w:r w:rsidDel="005D5603">
          <w:delText>ngelman Syndrome</w:delText>
        </w:r>
      </w:del>
    </w:p>
    <w:p w14:paraId="4E29DC38" w14:textId="18E2835E" w:rsidR="002C7EA4" w:rsidDel="005D5603" w:rsidRDefault="002C7EA4">
      <w:pPr>
        <w:pStyle w:val="ListParagraph"/>
        <w:rPr>
          <w:del w:id="743" w:author="Catherine Devine" w:date="2023-07-26T11:02:00Z"/>
        </w:rPr>
        <w:pPrChange w:id="744" w:author="Catherine Devine" w:date="2023-07-12T12:00:00Z">
          <w:pPr>
            <w:pStyle w:val="ListParagraph"/>
            <w:ind w:left="709" w:hanging="425"/>
          </w:pPr>
        </w:pPrChange>
      </w:pPr>
      <w:del w:id="745" w:author="Catherine Devine" w:date="2023-07-26T11:02:00Z">
        <w:r w:rsidDel="005D5603">
          <w:delText>Pica</w:delText>
        </w:r>
      </w:del>
    </w:p>
    <w:p w14:paraId="131F0814" w14:textId="730B8057" w:rsidR="002C7EA4" w:rsidRPr="00280C7F" w:rsidDel="005D5603" w:rsidRDefault="002C7EA4">
      <w:pPr>
        <w:pStyle w:val="ListParagraph"/>
        <w:rPr>
          <w:del w:id="746" w:author="Catherine Devine" w:date="2023-07-26T11:02:00Z"/>
        </w:rPr>
        <w:pPrChange w:id="747" w:author="Catherine Devine" w:date="2023-07-12T12:00:00Z">
          <w:pPr>
            <w:pStyle w:val="ListParagraph"/>
            <w:ind w:left="709" w:hanging="425"/>
          </w:pPr>
        </w:pPrChange>
      </w:pPr>
      <w:del w:id="748" w:author="Catherine Devine" w:date="2023-07-26T11:02:00Z">
        <w:r w:rsidDel="005D5603">
          <w:delText>Dual Disability</w:delText>
        </w:r>
      </w:del>
    </w:p>
    <w:p w14:paraId="6352DDEB" w14:textId="1B4785C4" w:rsidR="002C7EA4" w:rsidRPr="002C7EA4" w:rsidDel="005D5603" w:rsidRDefault="002C7EA4" w:rsidP="002C7EA4">
      <w:pPr>
        <w:rPr>
          <w:del w:id="749" w:author="Catherine Devine" w:date="2023-07-26T11:02:00Z"/>
          <w:szCs w:val="22"/>
        </w:rPr>
      </w:pPr>
    </w:p>
    <w:p w14:paraId="362BCF04" w14:textId="21E362EF" w:rsidR="00280C7F" w:rsidDel="005D5603" w:rsidRDefault="00280C7F" w:rsidP="00280C7F">
      <w:pPr>
        <w:rPr>
          <w:del w:id="750" w:author="Catherine Devine" w:date="2023-07-26T11:02:00Z"/>
          <w:szCs w:val="22"/>
        </w:rPr>
      </w:pPr>
    </w:p>
    <w:p w14:paraId="53B371CE" w14:textId="23D3DD25" w:rsidR="00280C7F" w:rsidDel="005D5603" w:rsidRDefault="002C7EA4" w:rsidP="00280C7F">
      <w:pPr>
        <w:rPr>
          <w:del w:id="751" w:author="Catherine Devine" w:date="2023-07-26T11:02:00Z"/>
          <w:szCs w:val="22"/>
        </w:rPr>
      </w:pPr>
      <w:del w:id="752" w:author="Catherine Devine" w:date="2023-07-26T11:02:00Z">
        <w:r w:rsidDel="005D5603">
          <w:rPr>
            <w:szCs w:val="22"/>
          </w:rPr>
          <w:delText>We can design</w:delText>
        </w:r>
        <w:r w:rsidR="00280C7F" w:rsidRPr="00280C7F" w:rsidDel="005D5603">
          <w:rPr>
            <w:szCs w:val="22"/>
          </w:rPr>
          <w:delText xml:space="preserve"> training upon request to meet specific training needs.</w:delText>
        </w:r>
        <w:r w:rsidR="00280C7F" w:rsidDel="005D5603">
          <w:rPr>
            <w:szCs w:val="22"/>
          </w:rPr>
          <w:delText xml:space="preserve"> </w:delText>
        </w:r>
        <w:r w:rsidR="00280C7F" w:rsidRPr="00280C7F" w:rsidDel="005D5603">
          <w:rPr>
            <w:b/>
            <w:bCs/>
            <w:szCs w:val="22"/>
          </w:rPr>
          <w:delText>We also offer training in MAPS</w:delText>
        </w:r>
        <w:r w:rsidR="00280C7F" w:rsidDel="005D5603">
          <w:rPr>
            <w:b/>
            <w:bCs/>
            <w:szCs w:val="22"/>
          </w:rPr>
          <w:delText xml:space="preserve"> and </w:delText>
        </w:r>
        <w:r w:rsidR="00280C7F" w:rsidRPr="00280C7F" w:rsidDel="005D5603">
          <w:rPr>
            <w:b/>
            <w:bCs/>
            <w:szCs w:val="22"/>
          </w:rPr>
          <w:delText>Path</w:delText>
        </w:r>
        <w:r w:rsidR="00280C7F" w:rsidDel="005D5603">
          <w:rPr>
            <w:b/>
            <w:bCs/>
            <w:szCs w:val="22"/>
          </w:rPr>
          <w:delText xml:space="preserve"> (Creative planning tools </w:delText>
        </w:r>
        <w:r w:rsidDel="005D5603">
          <w:rPr>
            <w:b/>
            <w:bCs/>
            <w:szCs w:val="22"/>
          </w:rPr>
          <w:delText>to collect information and develop positive future plans)</w:delText>
        </w:r>
        <w:r w:rsidR="00280C7F" w:rsidRPr="00280C7F" w:rsidDel="005D5603">
          <w:rPr>
            <w:b/>
            <w:bCs/>
            <w:szCs w:val="22"/>
          </w:rPr>
          <w:delText>.</w:delText>
        </w:r>
      </w:del>
    </w:p>
    <w:p w14:paraId="7F17BCF6" w14:textId="11D79854" w:rsidR="00280C7F" w:rsidRPr="00280C7F" w:rsidDel="005D5603" w:rsidRDefault="00280C7F" w:rsidP="00280C7F">
      <w:pPr>
        <w:rPr>
          <w:del w:id="753" w:author="Catherine Devine" w:date="2023-07-26T11:02:00Z"/>
          <w:szCs w:val="22"/>
        </w:rPr>
      </w:pPr>
    </w:p>
    <w:p w14:paraId="2621D1BE" w14:textId="6E8C1798" w:rsidR="00280C7F" w:rsidRPr="00280C7F" w:rsidDel="005D5603" w:rsidRDefault="00280C7F" w:rsidP="00280C7F">
      <w:pPr>
        <w:rPr>
          <w:del w:id="754" w:author="Catherine Devine" w:date="2023-07-26T11:02:00Z"/>
          <w:szCs w:val="22"/>
        </w:rPr>
      </w:pPr>
      <w:del w:id="755" w:author="Catherine Devine" w:date="2023-07-26T11:02:00Z">
        <w:r w:rsidRPr="00280C7F" w:rsidDel="005D5603">
          <w:rPr>
            <w:szCs w:val="22"/>
          </w:rPr>
          <w:delText>The courses are designed to be undertaken by teams and provide an opportunity for team building, shared learning and collaboration. Courses can range from a short half day to multi-day programs depending on the needs and goals of the organisation.</w:delText>
        </w:r>
      </w:del>
    </w:p>
    <w:p w14:paraId="59BD27A1" w14:textId="0F72105E" w:rsidR="00280C7F" w:rsidDel="005D5603" w:rsidRDefault="00280C7F" w:rsidP="005832FC">
      <w:pPr>
        <w:rPr>
          <w:del w:id="756" w:author="Catherine Devine" w:date="2023-07-26T11:02:00Z"/>
          <w:szCs w:val="22"/>
        </w:rPr>
      </w:pPr>
    </w:p>
    <w:p w14:paraId="7B3756EE" w14:textId="50C8DC8C" w:rsidR="00E44AEB" w:rsidRPr="002C7EA4" w:rsidRDefault="002C7EA4" w:rsidP="005D5603">
      <w:pPr>
        <w:ind w:left="284" w:firstLine="142"/>
        <w:rPr>
          <w:b/>
          <w:bCs/>
          <w:szCs w:val="22"/>
        </w:rPr>
        <w:pPrChange w:id="757" w:author="Catherine Devine" w:date="2023-07-26T11:02:00Z">
          <w:pPr/>
        </w:pPrChange>
      </w:pPr>
      <w:del w:id="758" w:author="Catherine Devine" w:date="2023-07-26T11:02:00Z">
        <w:r w:rsidRPr="002C7EA4" w:rsidDel="005D5603">
          <w:rPr>
            <w:b/>
            <w:bCs/>
            <w:szCs w:val="22"/>
          </w:rPr>
          <w:delText>Need to add PEERS – either on a separate page or here.</w:delText>
        </w:r>
      </w:del>
    </w:p>
    <w:sectPr w:rsidR="00E44AEB" w:rsidRPr="002C7EA4" w:rsidSect="00F915C1">
      <w:footerReference w:type="even" r:id="rId10"/>
      <w:footerReference w:type="default" r:id="rId11"/>
      <w:pgSz w:w="16840" w:h="11900" w:orient="landscape"/>
      <w:pgMar w:top="1104" w:right="1440" w:bottom="101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2EAA" w14:textId="77777777" w:rsidR="00F5576E" w:rsidRDefault="00F5576E" w:rsidP="00797EDA">
      <w:r>
        <w:separator/>
      </w:r>
    </w:p>
  </w:endnote>
  <w:endnote w:type="continuationSeparator" w:id="0">
    <w:p w14:paraId="1BEC7524" w14:textId="77777777" w:rsidR="00F5576E" w:rsidRDefault="00F5576E" w:rsidP="0079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 w:name="Libre Franklin">
    <w:panose1 w:val="00000000000000000000"/>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4447949"/>
      <w:docPartObj>
        <w:docPartGallery w:val="Page Numbers (Bottom of Page)"/>
        <w:docPartUnique/>
      </w:docPartObj>
    </w:sdtPr>
    <w:sdtContent>
      <w:p w14:paraId="6D196198" w14:textId="33234C45" w:rsidR="00797EDA" w:rsidRDefault="00797EDA" w:rsidP="00E232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339C69BA" w14:textId="77777777" w:rsidR="00797EDA" w:rsidRDefault="00797EDA" w:rsidP="00797E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9551308"/>
      <w:docPartObj>
        <w:docPartGallery w:val="Page Numbers (Bottom of Page)"/>
        <w:docPartUnique/>
      </w:docPartObj>
    </w:sdtPr>
    <w:sdtContent>
      <w:p w14:paraId="600AF9E9" w14:textId="14C07CDD" w:rsidR="00797EDA" w:rsidRDefault="00797EDA" w:rsidP="00E232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46CD250E" w14:textId="592F20D9" w:rsidR="00797EDA" w:rsidRDefault="00797EDA" w:rsidP="00797EDA">
    <w:pPr>
      <w:pStyle w:val="Footer"/>
      <w:ind w:right="360"/>
    </w:pPr>
  </w:p>
  <w:p w14:paraId="769AA478" w14:textId="77777777" w:rsidR="00797EDA" w:rsidRDefault="00797E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CC383" w14:textId="77777777" w:rsidR="00F5576E" w:rsidRDefault="00F5576E" w:rsidP="00797EDA">
      <w:r>
        <w:separator/>
      </w:r>
    </w:p>
  </w:footnote>
  <w:footnote w:type="continuationSeparator" w:id="0">
    <w:p w14:paraId="58ACE905" w14:textId="77777777" w:rsidR="00F5576E" w:rsidRDefault="00F5576E" w:rsidP="00797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2122"/>
    <w:multiLevelType w:val="multilevel"/>
    <w:tmpl w:val="9098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A62400"/>
    <w:multiLevelType w:val="multilevel"/>
    <w:tmpl w:val="AC54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5A2128"/>
    <w:multiLevelType w:val="multilevel"/>
    <w:tmpl w:val="729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51879"/>
    <w:multiLevelType w:val="multilevel"/>
    <w:tmpl w:val="2F727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67AB4"/>
    <w:multiLevelType w:val="multilevel"/>
    <w:tmpl w:val="29D4F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CF7435"/>
    <w:multiLevelType w:val="multilevel"/>
    <w:tmpl w:val="DDB4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B723BE"/>
    <w:multiLevelType w:val="hybridMultilevel"/>
    <w:tmpl w:val="771278FE"/>
    <w:lvl w:ilvl="0" w:tplc="1256B24E">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6C1720"/>
    <w:multiLevelType w:val="hybridMultilevel"/>
    <w:tmpl w:val="A2B44CA4"/>
    <w:lvl w:ilvl="0" w:tplc="4B568C3E">
      <w:start w:val="1"/>
      <w:numFmt w:val="bullet"/>
      <w:lvlText w:val=""/>
      <w:lvlJc w:val="left"/>
      <w:pPr>
        <w:ind w:left="720" w:hanging="360"/>
      </w:pPr>
      <w:rPr>
        <w:rFonts w:ascii="Wingdings" w:hAnsi="Wingdings" w:hint="default"/>
        <w:color w:val="D4AD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636367"/>
    <w:multiLevelType w:val="multilevel"/>
    <w:tmpl w:val="6200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B96F9E"/>
    <w:multiLevelType w:val="hybridMultilevel"/>
    <w:tmpl w:val="D2FE0DE6"/>
    <w:lvl w:ilvl="0" w:tplc="74742208">
      <w:start w:val="1"/>
      <w:numFmt w:val="bullet"/>
      <w:lvlText w:val=""/>
      <w:lvlJc w:val="left"/>
      <w:pPr>
        <w:ind w:left="720" w:hanging="360"/>
      </w:pPr>
      <w:rPr>
        <w:rFonts w:ascii="Wingdings" w:hAnsi="Wingdings" w:hint="default"/>
        <w:color w:val="4472C4"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6EC7FAF"/>
    <w:multiLevelType w:val="multilevel"/>
    <w:tmpl w:val="6E1A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785F96"/>
    <w:multiLevelType w:val="hybridMultilevel"/>
    <w:tmpl w:val="99364350"/>
    <w:lvl w:ilvl="0" w:tplc="54EE8FE4">
      <w:start w:val="1"/>
      <w:numFmt w:val="bullet"/>
      <w:lvlText w:val=""/>
      <w:lvlJc w:val="left"/>
      <w:pPr>
        <w:ind w:left="1080" w:hanging="360"/>
      </w:pPr>
      <w:rPr>
        <w:rFonts w:ascii="Wingdings" w:hAnsi="Wingdings" w:hint="default"/>
        <w:color w:val="D4AD99"/>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23D7802"/>
    <w:multiLevelType w:val="multilevel"/>
    <w:tmpl w:val="69A0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9175144">
    <w:abstractNumId w:val="12"/>
  </w:num>
  <w:num w:numId="2" w16cid:durableId="2067679868">
    <w:abstractNumId w:val="2"/>
  </w:num>
  <w:num w:numId="3" w16cid:durableId="547569656">
    <w:abstractNumId w:val="1"/>
  </w:num>
  <w:num w:numId="4" w16cid:durableId="1526403087">
    <w:abstractNumId w:val="3"/>
  </w:num>
  <w:num w:numId="5" w16cid:durableId="599066111">
    <w:abstractNumId w:val="9"/>
  </w:num>
  <w:num w:numId="6" w16cid:durableId="1763916467">
    <w:abstractNumId w:val="7"/>
  </w:num>
  <w:num w:numId="7" w16cid:durableId="1493328340">
    <w:abstractNumId w:val="11"/>
  </w:num>
  <w:num w:numId="8" w16cid:durableId="1066224238">
    <w:abstractNumId w:val="0"/>
  </w:num>
  <w:num w:numId="9" w16cid:durableId="526263254">
    <w:abstractNumId w:val="8"/>
  </w:num>
  <w:num w:numId="10" w16cid:durableId="1624262595">
    <w:abstractNumId w:val="4"/>
  </w:num>
  <w:num w:numId="11" w16cid:durableId="1311443214">
    <w:abstractNumId w:val="5"/>
  </w:num>
  <w:num w:numId="12" w16cid:durableId="1386445547">
    <w:abstractNumId w:val="10"/>
  </w:num>
  <w:num w:numId="13" w16cid:durableId="27194139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Devine">
    <w15:presenceInfo w15:providerId="Windows Live" w15:userId="8d9c18175f81c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9BF"/>
    <w:rsid w:val="000166FC"/>
    <w:rsid w:val="00027FD1"/>
    <w:rsid w:val="000608F7"/>
    <w:rsid w:val="0008789F"/>
    <w:rsid w:val="00094145"/>
    <w:rsid w:val="000B0D52"/>
    <w:rsid w:val="000C22D7"/>
    <w:rsid w:val="00105720"/>
    <w:rsid w:val="001424F6"/>
    <w:rsid w:val="00171949"/>
    <w:rsid w:val="001C1984"/>
    <w:rsid w:val="001F0674"/>
    <w:rsid w:val="00280C7F"/>
    <w:rsid w:val="002928B2"/>
    <w:rsid w:val="002C7EA4"/>
    <w:rsid w:val="002E1723"/>
    <w:rsid w:val="002E7900"/>
    <w:rsid w:val="00311BBB"/>
    <w:rsid w:val="003507E5"/>
    <w:rsid w:val="00350FAC"/>
    <w:rsid w:val="003617D8"/>
    <w:rsid w:val="00386F3A"/>
    <w:rsid w:val="003A094C"/>
    <w:rsid w:val="003C3D63"/>
    <w:rsid w:val="003E51F3"/>
    <w:rsid w:val="00487E08"/>
    <w:rsid w:val="00521D5E"/>
    <w:rsid w:val="005832FC"/>
    <w:rsid w:val="00590E64"/>
    <w:rsid w:val="005C6CDC"/>
    <w:rsid w:val="005D35B7"/>
    <w:rsid w:val="005D5603"/>
    <w:rsid w:val="005F1214"/>
    <w:rsid w:val="0060437D"/>
    <w:rsid w:val="00615AB4"/>
    <w:rsid w:val="006269A0"/>
    <w:rsid w:val="0067416C"/>
    <w:rsid w:val="00687AAC"/>
    <w:rsid w:val="006979BF"/>
    <w:rsid w:val="00697CAF"/>
    <w:rsid w:val="006D6DD9"/>
    <w:rsid w:val="006F66D9"/>
    <w:rsid w:val="006F7808"/>
    <w:rsid w:val="006F7D0A"/>
    <w:rsid w:val="00724E2C"/>
    <w:rsid w:val="007709E7"/>
    <w:rsid w:val="007739AE"/>
    <w:rsid w:val="00777A24"/>
    <w:rsid w:val="00797EDA"/>
    <w:rsid w:val="007A2CC6"/>
    <w:rsid w:val="007C409B"/>
    <w:rsid w:val="007C7D2F"/>
    <w:rsid w:val="008015B4"/>
    <w:rsid w:val="00813842"/>
    <w:rsid w:val="008469AA"/>
    <w:rsid w:val="00867EDC"/>
    <w:rsid w:val="0088430C"/>
    <w:rsid w:val="008A4FBB"/>
    <w:rsid w:val="009349FD"/>
    <w:rsid w:val="00940CF1"/>
    <w:rsid w:val="00961E67"/>
    <w:rsid w:val="00967A58"/>
    <w:rsid w:val="009704D7"/>
    <w:rsid w:val="00975C1B"/>
    <w:rsid w:val="00980F4D"/>
    <w:rsid w:val="009D6808"/>
    <w:rsid w:val="00A0028C"/>
    <w:rsid w:val="00A11793"/>
    <w:rsid w:val="00A23685"/>
    <w:rsid w:val="00A50AD4"/>
    <w:rsid w:val="00A63F1F"/>
    <w:rsid w:val="00A742F2"/>
    <w:rsid w:val="00A86593"/>
    <w:rsid w:val="00AB4D46"/>
    <w:rsid w:val="00AC398A"/>
    <w:rsid w:val="00AD2861"/>
    <w:rsid w:val="00B0029A"/>
    <w:rsid w:val="00B3310A"/>
    <w:rsid w:val="00B60623"/>
    <w:rsid w:val="00B63DCD"/>
    <w:rsid w:val="00BB473A"/>
    <w:rsid w:val="00BB5B36"/>
    <w:rsid w:val="00BB75E7"/>
    <w:rsid w:val="00BC6330"/>
    <w:rsid w:val="00BF4F01"/>
    <w:rsid w:val="00C04922"/>
    <w:rsid w:val="00C23ADA"/>
    <w:rsid w:val="00C34A36"/>
    <w:rsid w:val="00C43C44"/>
    <w:rsid w:val="00C77291"/>
    <w:rsid w:val="00C813A4"/>
    <w:rsid w:val="00CD0FA9"/>
    <w:rsid w:val="00CE67FF"/>
    <w:rsid w:val="00CF6112"/>
    <w:rsid w:val="00D25640"/>
    <w:rsid w:val="00D41569"/>
    <w:rsid w:val="00D47837"/>
    <w:rsid w:val="00D87AD5"/>
    <w:rsid w:val="00DD4BED"/>
    <w:rsid w:val="00DE01B5"/>
    <w:rsid w:val="00E17B42"/>
    <w:rsid w:val="00E333D7"/>
    <w:rsid w:val="00E420F2"/>
    <w:rsid w:val="00E44AEB"/>
    <w:rsid w:val="00E46378"/>
    <w:rsid w:val="00E53760"/>
    <w:rsid w:val="00EC5936"/>
    <w:rsid w:val="00ED7C82"/>
    <w:rsid w:val="00EE2696"/>
    <w:rsid w:val="00EE3069"/>
    <w:rsid w:val="00EE5D90"/>
    <w:rsid w:val="00EF2551"/>
    <w:rsid w:val="00F014C4"/>
    <w:rsid w:val="00F17D02"/>
    <w:rsid w:val="00F308AE"/>
    <w:rsid w:val="00F454B1"/>
    <w:rsid w:val="00F5576E"/>
    <w:rsid w:val="00F915C1"/>
    <w:rsid w:val="00FA62B3"/>
    <w:rsid w:val="00FB263D"/>
    <w:rsid w:val="00FB2B54"/>
    <w:rsid w:val="00FC2495"/>
    <w:rsid w:val="00FE2A00"/>
    <w:rsid w:val="00FE352E"/>
    <w:rsid w:val="00FE40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91CB"/>
  <w15:docId w15:val="{DA1EE965-7483-934B-8161-B4A41EC9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25640"/>
    <w:rPr>
      <w:rFonts w:ascii="Calibri Light" w:hAnsi="Calibri Light" w:cs="Times New Roman"/>
      <w:sz w:val="22"/>
      <w:lang w:val="en-AU" w:eastAsia="en-GB"/>
    </w:rPr>
  </w:style>
  <w:style w:type="paragraph" w:styleId="Heading1">
    <w:name w:val="heading 1"/>
    <w:basedOn w:val="Normal"/>
    <w:next w:val="Normal"/>
    <w:link w:val="Heading1Char"/>
    <w:autoRedefine/>
    <w:uiPriority w:val="1"/>
    <w:qFormat/>
    <w:rsid w:val="00E53760"/>
    <w:pPr>
      <w:keepNext/>
      <w:spacing w:before="1" w:after="60"/>
      <w:ind w:right="107"/>
      <w:outlineLvl w:val="0"/>
    </w:pPr>
    <w:rPr>
      <w:rFonts w:ascii="Corbel" w:hAnsi="Corbel" w:cs="Arial"/>
      <w:b/>
      <w:color w:val="4472C4" w:themeColor="accent1"/>
      <w:kern w:val="32"/>
      <w:sz w:val="32"/>
      <w:u w:val="single"/>
      <w:lang w:val="en-GB" w:eastAsia="en-AU"/>
      <w14:textFill>
        <w14:solidFill>
          <w14:schemeClr w14:val="accent1">
            <w14:lumMod w14:val="50000"/>
            <w14:lumMod w14:val="75000"/>
            <w14:lumMod w14:val="50000"/>
          </w14:schemeClr>
        </w14:solidFill>
      </w14:textFill>
    </w:rPr>
  </w:style>
  <w:style w:type="paragraph" w:styleId="Heading2">
    <w:name w:val="heading 2"/>
    <w:basedOn w:val="Normal"/>
    <w:next w:val="Normal"/>
    <w:link w:val="Heading2Char"/>
    <w:autoRedefine/>
    <w:uiPriority w:val="1"/>
    <w:qFormat/>
    <w:rsid w:val="007739AE"/>
    <w:pPr>
      <w:keepNext/>
      <w:spacing w:before="120" w:after="60"/>
      <w:outlineLvl w:val="1"/>
    </w:pPr>
    <w:rPr>
      <w:rFonts w:cs="Calibri Light"/>
      <w:b/>
      <w:bCs/>
      <w:color w:val="44546A" w:themeColor="text2"/>
      <w:szCs w:val="28"/>
      <w:lang w:val="en-GB" w:eastAsia="en-US"/>
    </w:rPr>
  </w:style>
  <w:style w:type="paragraph" w:styleId="Heading3">
    <w:name w:val="heading 3"/>
    <w:basedOn w:val="Normal"/>
    <w:next w:val="Normal"/>
    <w:link w:val="Heading3Char"/>
    <w:autoRedefine/>
    <w:uiPriority w:val="9"/>
    <w:unhideWhenUsed/>
    <w:qFormat/>
    <w:rsid w:val="00EE5D90"/>
    <w:pPr>
      <w:keepNext/>
      <w:keepLines/>
      <w:spacing w:before="40"/>
      <w:jc w:val="both"/>
      <w:outlineLvl w:val="2"/>
    </w:pPr>
    <w:rPr>
      <w:rFonts w:asciiTheme="minorHAnsi" w:eastAsiaTheme="majorEastAsia" w:hAnsiTheme="minorHAnsi" w:cstheme="majorBidi"/>
      <w:b/>
      <w:color w:val="4472C4" w:themeColor="accent1"/>
      <w:sz w:val="24"/>
      <w:lang w:val="en-GB"/>
    </w:rPr>
  </w:style>
  <w:style w:type="paragraph" w:styleId="Heading4">
    <w:name w:val="heading 4"/>
    <w:basedOn w:val="Normal"/>
    <w:next w:val="Normal"/>
    <w:link w:val="Heading4Char"/>
    <w:uiPriority w:val="1"/>
    <w:unhideWhenUsed/>
    <w:qFormat/>
    <w:rsid w:val="00DE01B5"/>
    <w:pPr>
      <w:keepNext/>
      <w:keepLines/>
      <w:spacing w:before="40" w:line="276" w:lineRule="auto"/>
      <w:outlineLvl w:val="3"/>
    </w:pPr>
    <w:rPr>
      <w:rFonts w:eastAsiaTheme="majorEastAsia" w:cstheme="majorBidi"/>
      <w:i/>
      <w:iCs/>
      <w:color w:val="2F5496" w:themeColor="accent1" w:themeShade="BF"/>
      <w:lang w:val="en-GB"/>
    </w:rPr>
  </w:style>
  <w:style w:type="paragraph" w:styleId="Heading5">
    <w:name w:val="heading 5"/>
    <w:basedOn w:val="Normal"/>
    <w:next w:val="Normal"/>
    <w:link w:val="Heading5Char"/>
    <w:uiPriority w:val="9"/>
    <w:semiHidden/>
    <w:unhideWhenUsed/>
    <w:qFormat/>
    <w:rsid w:val="00F454B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53760"/>
    <w:rPr>
      <w:rFonts w:ascii="Corbel" w:hAnsi="Corbel" w:cs="Arial"/>
      <w:b/>
      <w:color w:val="4472C4" w:themeColor="accent1"/>
      <w:kern w:val="32"/>
      <w:sz w:val="32"/>
      <w:u w:val="single"/>
      <w:lang w:eastAsia="en-AU"/>
      <w14:textFill>
        <w14:solidFill>
          <w14:schemeClr w14:val="accent1">
            <w14:lumMod w14:val="50000"/>
            <w14:lumMod w14:val="75000"/>
            <w14:lumMod w14:val="50000"/>
          </w14:schemeClr>
        </w14:solidFill>
      </w14:textFill>
    </w:rPr>
  </w:style>
  <w:style w:type="character" w:customStyle="1" w:styleId="Heading2Char">
    <w:name w:val="Heading 2 Char"/>
    <w:link w:val="Heading2"/>
    <w:uiPriority w:val="1"/>
    <w:rsid w:val="007739AE"/>
    <w:rPr>
      <w:rFonts w:ascii="Calibri Light" w:hAnsi="Calibri Light" w:cs="Calibri Light"/>
      <w:b/>
      <w:bCs/>
      <w:color w:val="44546A" w:themeColor="text2"/>
      <w:sz w:val="22"/>
      <w:szCs w:val="28"/>
    </w:rPr>
  </w:style>
  <w:style w:type="character" w:customStyle="1" w:styleId="Heading4Char">
    <w:name w:val="Heading 4 Char"/>
    <w:basedOn w:val="DefaultParagraphFont"/>
    <w:link w:val="Heading4"/>
    <w:uiPriority w:val="1"/>
    <w:rsid w:val="00DE01B5"/>
    <w:rPr>
      <w:rFonts w:ascii="Arial" w:eastAsiaTheme="majorEastAsia" w:hAnsi="Arial" w:cstheme="majorBidi"/>
      <w:i/>
      <w:iCs/>
      <w:color w:val="2F5496" w:themeColor="accent1" w:themeShade="BF"/>
      <w:sz w:val="22"/>
    </w:rPr>
  </w:style>
  <w:style w:type="paragraph" w:styleId="TOC1">
    <w:name w:val="toc 1"/>
    <w:basedOn w:val="Heading1"/>
    <w:next w:val="Normal"/>
    <w:autoRedefine/>
    <w:uiPriority w:val="39"/>
    <w:rsid w:val="00D47837"/>
    <w:pPr>
      <w:keepNext w:val="0"/>
      <w:spacing w:before="120" w:after="0" w:line="360" w:lineRule="auto"/>
      <w:outlineLvl w:val="9"/>
    </w:pPr>
    <w:rPr>
      <w:rFonts w:cs="Times New Roman"/>
      <w:color w:val="000000"/>
      <w:kern w:val="0"/>
      <w:sz w:val="22"/>
      <w:lang w:val="en-AU"/>
      <w14:textFill>
        <w14:solidFill>
          <w14:srgbClr w14:val="000000">
            <w14:lumMod w14:val="50000"/>
          </w14:srgbClr>
        </w14:solidFill>
      </w14:textFill>
    </w:rPr>
  </w:style>
  <w:style w:type="character" w:customStyle="1" w:styleId="Heading3Char">
    <w:name w:val="Heading 3 Char"/>
    <w:basedOn w:val="DefaultParagraphFont"/>
    <w:link w:val="Heading3"/>
    <w:uiPriority w:val="9"/>
    <w:rsid w:val="00EE5D90"/>
    <w:rPr>
      <w:rFonts w:eastAsiaTheme="majorEastAsia" w:cstheme="majorBidi"/>
      <w:b/>
      <w:color w:val="4472C4" w:themeColor="accent1"/>
    </w:rPr>
  </w:style>
  <w:style w:type="paragraph" w:styleId="ListParagraph">
    <w:name w:val="List Paragraph"/>
    <w:aliases w:val="List Paragraph1,List Paragraph11"/>
    <w:basedOn w:val="Normal"/>
    <w:link w:val="ListParagraphChar"/>
    <w:autoRedefine/>
    <w:uiPriority w:val="34"/>
    <w:qFormat/>
    <w:rsid w:val="009349FD"/>
    <w:pPr>
      <w:numPr>
        <w:numId w:val="13"/>
      </w:numPr>
      <w:spacing w:line="276" w:lineRule="auto"/>
      <w:contextualSpacing/>
      <w:pPrChange w:id="0" w:author="Catherine Devine" w:date="2023-07-12T12:00:00Z">
        <w:pPr>
          <w:numPr>
            <w:numId w:val="7"/>
          </w:numPr>
          <w:spacing w:line="276" w:lineRule="auto"/>
          <w:ind w:left="1080" w:hanging="360"/>
          <w:contextualSpacing/>
        </w:pPr>
      </w:pPrChange>
    </w:pPr>
    <w:rPr>
      <w:rFonts w:cstheme="minorHAnsi"/>
      <w:b/>
      <w:bCs/>
      <w:sz w:val="24"/>
      <w:lang w:val="en-GB"/>
      <w:rPrChange w:id="0" w:author="Catherine Devine" w:date="2023-07-12T12:00:00Z">
        <w:rPr>
          <w:rFonts w:ascii="Calibri Light" w:hAnsi="Calibri Light" w:cstheme="minorHAnsi"/>
          <w:b/>
          <w:bCs/>
          <w:sz w:val="24"/>
          <w:szCs w:val="24"/>
          <w:lang w:val="en-GB" w:eastAsia="en-GB" w:bidi="ar-SA"/>
        </w:rPr>
      </w:rPrChange>
    </w:rPr>
  </w:style>
  <w:style w:type="character" w:customStyle="1" w:styleId="ListParagraphChar">
    <w:name w:val="List Paragraph Char"/>
    <w:aliases w:val="List Paragraph1 Char,List Paragraph11 Char"/>
    <w:basedOn w:val="DefaultParagraphFont"/>
    <w:link w:val="ListParagraph"/>
    <w:uiPriority w:val="34"/>
    <w:locked/>
    <w:rsid w:val="009349FD"/>
    <w:rPr>
      <w:rFonts w:ascii="Calibri Light" w:hAnsi="Calibri Light" w:cstheme="minorHAnsi"/>
      <w:b/>
      <w:bCs/>
      <w:lang w:eastAsia="en-GB"/>
    </w:rPr>
  </w:style>
  <w:style w:type="character" w:styleId="Hyperlink">
    <w:name w:val="Hyperlink"/>
    <w:basedOn w:val="DefaultParagraphFont"/>
    <w:uiPriority w:val="99"/>
    <w:unhideWhenUsed/>
    <w:rsid w:val="00EF2551"/>
    <w:rPr>
      <w:color w:val="0563C1" w:themeColor="hyperlink"/>
      <w:u w:val="single"/>
    </w:rPr>
  </w:style>
  <w:style w:type="character" w:styleId="UnresolvedMention">
    <w:name w:val="Unresolved Mention"/>
    <w:basedOn w:val="DefaultParagraphFont"/>
    <w:uiPriority w:val="99"/>
    <w:rsid w:val="00EF2551"/>
    <w:rPr>
      <w:color w:val="605E5C"/>
      <w:shd w:val="clear" w:color="auto" w:fill="E1DFDD"/>
    </w:rPr>
  </w:style>
  <w:style w:type="paragraph" w:styleId="NormalWeb">
    <w:name w:val="Normal (Web)"/>
    <w:basedOn w:val="Normal"/>
    <w:uiPriority w:val="99"/>
    <w:unhideWhenUsed/>
    <w:rsid w:val="000B0D52"/>
    <w:pPr>
      <w:spacing w:before="100" w:beforeAutospacing="1" w:after="100" w:afterAutospacing="1"/>
    </w:pPr>
    <w:rPr>
      <w:rFonts w:ascii="Times New Roman" w:hAnsi="Times New Roman"/>
      <w:sz w:val="24"/>
    </w:rPr>
  </w:style>
  <w:style w:type="character" w:styleId="Strong">
    <w:name w:val="Strong"/>
    <w:basedOn w:val="DefaultParagraphFont"/>
    <w:uiPriority w:val="22"/>
    <w:qFormat/>
    <w:rsid w:val="000B0D52"/>
    <w:rPr>
      <w:b/>
      <w:bCs/>
    </w:rPr>
  </w:style>
  <w:style w:type="character" w:styleId="Emphasis">
    <w:name w:val="Emphasis"/>
    <w:basedOn w:val="DefaultParagraphFont"/>
    <w:uiPriority w:val="20"/>
    <w:qFormat/>
    <w:rsid w:val="000B0D52"/>
    <w:rPr>
      <w:i/>
      <w:iCs/>
    </w:rPr>
  </w:style>
  <w:style w:type="paragraph" w:customStyle="1" w:styleId="font8">
    <w:name w:val="font_8"/>
    <w:basedOn w:val="Normal"/>
    <w:rsid w:val="0088430C"/>
    <w:pPr>
      <w:spacing w:before="100" w:beforeAutospacing="1" w:after="100" w:afterAutospacing="1"/>
    </w:pPr>
    <w:rPr>
      <w:rFonts w:ascii="Times New Roman" w:hAnsi="Times New Roman"/>
      <w:sz w:val="24"/>
    </w:rPr>
  </w:style>
  <w:style w:type="character" w:customStyle="1" w:styleId="Heading5Char">
    <w:name w:val="Heading 5 Char"/>
    <w:basedOn w:val="DefaultParagraphFont"/>
    <w:link w:val="Heading5"/>
    <w:uiPriority w:val="9"/>
    <w:semiHidden/>
    <w:rsid w:val="00F454B1"/>
    <w:rPr>
      <w:rFonts w:asciiTheme="majorHAnsi" w:eastAsiaTheme="majorEastAsia" w:hAnsiTheme="majorHAnsi" w:cstheme="majorBidi"/>
      <w:color w:val="2F5496" w:themeColor="accent1" w:themeShade="BF"/>
      <w:sz w:val="22"/>
      <w:lang w:val="en-AU" w:eastAsia="en-GB"/>
    </w:rPr>
  </w:style>
  <w:style w:type="paragraph" w:styleId="Header">
    <w:name w:val="header"/>
    <w:basedOn w:val="Normal"/>
    <w:link w:val="HeaderChar"/>
    <w:uiPriority w:val="99"/>
    <w:unhideWhenUsed/>
    <w:rsid w:val="00797EDA"/>
    <w:pPr>
      <w:tabs>
        <w:tab w:val="center" w:pos="4680"/>
        <w:tab w:val="right" w:pos="9360"/>
      </w:tabs>
    </w:pPr>
  </w:style>
  <w:style w:type="character" w:customStyle="1" w:styleId="HeaderChar">
    <w:name w:val="Header Char"/>
    <w:basedOn w:val="DefaultParagraphFont"/>
    <w:link w:val="Header"/>
    <w:uiPriority w:val="99"/>
    <w:rsid w:val="00797EDA"/>
    <w:rPr>
      <w:rFonts w:ascii="Calibri Light" w:hAnsi="Calibri Light" w:cs="Times New Roman"/>
      <w:sz w:val="22"/>
      <w:lang w:val="en-AU" w:eastAsia="en-GB"/>
    </w:rPr>
  </w:style>
  <w:style w:type="paragraph" w:styleId="Footer">
    <w:name w:val="footer"/>
    <w:basedOn w:val="Normal"/>
    <w:link w:val="FooterChar"/>
    <w:uiPriority w:val="99"/>
    <w:unhideWhenUsed/>
    <w:rsid w:val="00797EDA"/>
    <w:pPr>
      <w:tabs>
        <w:tab w:val="center" w:pos="4680"/>
        <w:tab w:val="right" w:pos="9360"/>
      </w:tabs>
    </w:pPr>
  </w:style>
  <w:style w:type="character" w:customStyle="1" w:styleId="FooterChar">
    <w:name w:val="Footer Char"/>
    <w:basedOn w:val="DefaultParagraphFont"/>
    <w:link w:val="Footer"/>
    <w:uiPriority w:val="99"/>
    <w:rsid w:val="00797EDA"/>
    <w:rPr>
      <w:rFonts w:ascii="Calibri Light" w:hAnsi="Calibri Light" w:cs="Times New Roman"/>
      <w:sz w:val="22"/>
      <w:lang w:val="en-AU" w:eastAsia="en-GB"/>
    </w:rPr>
  </w:style>
  <w:style w:type="character" w:styleId="PageNumber">
    <w:name w:val="page number"/>
    <w:basedOn w:val="DefaultParagraphFont"/>
    <w:uiPriority w:val="99"/>
    <w:semiHidden/>
    <w:unhideWhenUsed/>
    <w:rsid w:val="00797EDA"/>
  </w:style>
  <w:style w:type="character" w:styleId="FollowedHyperlink">
    <w:name w:val="FollowedHyperlink"/>
    <w:basedOn w:val="DefaultParagraphFont"/>
    <w:uiPriority w:val="99"/>
    <w:semiHidden/>
    <w:unhideWhenUsed/>
    <w:rsid w:val="003A094C"/>
    <w:rPr>
      <w:color w:val="954F72" w:themeColor="followedHyperlink"/>
      <w:u w:val="single"/>
    </w:rPr>
  </w:style>
  <w:style w:type="paragraph" w:styleId="Revision">
    <w:name w:val="Revision"/>
    <w:hidden/>
    <w:uiPriority w:val="99"/>
    <w:semiHidden/>
    <w:rsid w:val="009349FD"/>
    <w:rPr>
      <w:rFonts w:ascii="Calibri Light" w:hAnsi="Calibri Light" w:cs="Times New Roman"/>
      <w:sz w:val="22"/>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2808">
      <w:bodyDiv w:val="1"/>
      <w:marLeft w:val="0"/>
      <w:marRight w:val="0"/>
      <w:marTop w:val="0"/>
      <w:marBottom w:val="0"/>
      <w:divBdr>
        <w:top w:val="none" w:sz="0" w:space="0" w:color="auto"/>
        <w:left w:val="none" w:sz="0" w:space="0" w:color="auto"/>
        <w:bottom w:val="none" w:sz="0" w:space="0" w:color="auto"/>
        <w:right w:val="none" w:sz="0" w:space="0" w:color="auto"/>
      </w:divBdr>
    </w:div>
    <w:div w:id="84111518">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102775279">
      <w:bodyDiv w:val="1"/>
      <w:marLeft w:val="0"/>
      <w:marRight w:val="0"/>
      <w:marTop w:val="0"/>
      <w:marBottom w:val="0"/>
      <w:divBdr>
        <w:top w:val="none" w:sz="0" w:space="0" w:color="auto"/>
        <w:left w:val="none" w:sz="0" w:space="0" w:color="auto"/>
        <w:bottom w:val="none" w:sz="0" w:space="0" w:color="auto"/>
        <w:right w:val="none" w:sz="0" w:space="0" w:color="auto"/>
      </w:divBdr>
    </w:div>
    <w:div w:id="137846901">
      <w:bodyDiv w:val="1"/>
      <w:marLeft w:val="0"/>
      <w:marRight w:val="0"/>
      <w:marTop w:val="0"/>
      <w:marBottom w:val="0"/>
      <w:divBdr>
        <w:top w:val="none" w:sz="0" w:space="0" w:color="auto"/>
        <w:left w:val="none" w:sz="0" w:space="0" w:color="auto"/>
        <w:bottom w:val="none" w:sz="0" w:space="0" w:color="auto"/>
        <w:right w:val="none" w:sz="0" w:space="0" w:color="auto"/>
      </w:divBdr>
    </w:div>
    <w:div w:id="158351424">
      <w:bodyDiv w:val="1"/>
      <w:marLeft w:val="0"/>
      <w:marRight w:val="0"/>
      <w:marTop w:val="0"/>
      <w:marBottom w:val="0"/>
      <w:divBdr>
        <w:top w:val="none" w:sz="0" w:space="0" w:color="auto"/>
        <w:left w:val="none" w:sz="0" w:space="0" w:color="auto"/>
        <w:bottom w:val="none" w:sz="0" w:space="0" w:color="auto"/>
        <w:right w:val="none" w:sz="0" w:space="0" w:color="auto"/>
      </w:divBdr>
      <w:divsChild>
        <w:div w:id="696081872">
          <w:marLeft w:val="0"/>
          <w:marRight w:val="0"/>
          <w:marTop w:val="0"/>
          <w:marBottom w:val="0"/>
          <w:divBdr>
            <w:top w:val="none" w:sz="0" w:space="0" w:color="auto"/>
            <w:left w:val="none" w:sz="0" w:space="0" w:color="auto"/>
            <w:bottom w:val="none" w:sz="0" w:space="0" w:color="auto"/>
            <w:right w:val="none" w:sz="0" w:space="0" w:color="auto"/>
          </w:divBdr>
        </w:div>
      </w:divsChild>
    </w:div>
    <w:div w:id="231814672">
      <w:bodyDiv w:val="1"/>
      <w:marLeft w:val="0"/>
      <w:marRight w:val="0"/>
      <w:marTop w:val="0"/>
      <w:marBottom w:val="0"/>
      <w:divBdr>
        <w:top w:val="none" w:sz="0" w:space="0" w:color="auto"/>
        <w:left w:val="none" w:sz="0" w:space="0" w:color="auto"/>
        <w:bottom w:val="none" w:sz="0" w:space="0" w:color="auto"/>
        <w:right w:val="none" w:sz="0" w:space="0" w:color="auto"/>
      </w:divBdr>
      <w:divsChild>
        <w:div w:id="791632973">
          <w:marLeft w:val="0"/>
          <w:marRight w:val="0"/>
          <w:marTop w:val="0"/>
          <w:marBottom w:val="0"/>
          <w:divBdr>
            <w:top w:val="none" w:sz="0" w:space="0" w:color="auto"/>
            <w:left w:val="none" w:sz="0" w:space="0" w:color="auto"/>
            <w:bottom w:val="none" w:sz="0" w:space="0" w:color="auto"/>
            <w:right w:val="none" w:sz="0" w:space="0" w:color="auto"/>
          </w:divBdr>
        </w:div>
      </w:divsChild>
    </w:div>
    <w:div w:id="369689632">
      <w:bodyDiv w:val="1"/>
      <w:marLeft w:val="0"/>
      <w:marRight w:val="0"/>
      <w:marTop w:val="0"/>
      <w:marBottom w:val="0"/>
      <w:divBdr>
        <w:top w:val="none" w:sz="0" w:space="0" w:color="auto"/>
        <w:left w:val="none" w:sz="0" w:space="0" w:color="auto"/>
        <w:bottom w:val="none" w:sz="0" w:space="0" w:color="auto"/>
        <w:right w:val="none" w:sz="0" w:space="0" w:color="auto"/>
      </w:divBdr>
    </w:div>
    <w:div w:id="433286686">
      <w:bodyDiv w:val="1"/>
      <w:marLeft w:val="0"/>
      <w:marRight w:val="0"/>
      <w:marTop w:val="0"/>
      <w:marBottom w:val="0"/>
      <w:divBdr>
        <w:top w:val="none" w:sz="0" w:space="0" w:color="auto"/>
        <w:left w:val="none" w:sz="0" w:space="0" w:color="auto"/>
        <w:bottom w:val="none" w:sz="0" w:space="0" w:color="auto"/>
        <w:right w:val="none" w:sz="0" w:space="0" w:color="auto"/>
      </w:divBdr>
    </w:div>
    <w:div w:id="470177081">
      <w:bodyDiv w:val="1"/>
      <w:marLeft w:val="0"/>
      <w:marRight w:val="0"/>
      <w:marTop w:val="0"/>
      <w:marBottom w:val="0"/>
      <w:divBdr>
        <w:top w:val="none" w:sz="0" w:space="0" w:color="auto"/>
        <w:left w:val="none" w:sz="0" w:space="0" w:color="auto"/>
        <w:bottom w:val="none" w:sz="0" w:space="0" w:color="auto"/>
        <w:right w:val="none" w:sz="0" w:space="0" w:color="auto"/>
      </w:divBdr>
    </w:div>
    <w:div w:id="535780850">
      <w:bodyDiv w:val="1"/>
      <w:marLeft w:val="0"/>
      <w:marRight w:val="0"/>
      <w:marTop w:val="0"/>
      <w:marBottom w:val="0"/>
      <w:divBdr>
        <w:top w:val="none" w:sz="0" w:space="0" w:color="auto"/>
        <w:left w:val="none" w:sz="0" w:space="0" w:color="auto"/>
        <w:bottom w:val="none" w:sz="0" w:space="0" w:color="auto"/>
        <w:right w:val="none" w:sz="0" w:space="0" w:color="auto"/>
      </w:divBdr>
    </w:div>
    <w:div w:id="667709032">
      <w:bodyDiv w:val="1"/>
      <w:marLeft w:val="0"/>
      <w:marRight w:val="0"/>
      <w:marTop w:val="0"/>
      <w:marBottom w:val="0"/>
      <w:divBdr>
        <w:top w:val="none" w:sz="0" w:space="0" w:color="auto"/>
        <w:left w:val="none" w:sz="0" w:space="0" w:color="auto"/>
        <w:bottom w:val="none" w:sz="0" w:space="0" w:color="auto"/>
        <w:right w:val="none" w:sz="0" w:space="0" w:color="auto"/>
      </w:divBdr>
      <w:divsChild>
        <w:div w:id="762338038">
          <w:marLeft w:val="0"/>
          <w:marRight w:val="0"/>
          <w:marTop w:val="0"/>
          <w:marBottom w:val="0"/>
          <w:divBdr>
            <w:top w:val="none" w:sz="0" w:space="0" w:color="auto"/>
            <w:left w:val="none" w:sz="0" w:space="0" w:color="auto"/>
            <w:bottom w:val="none" w:sz="0" w:space="0" w:color="auto"/>
            <w:right w:val="none" w:sz="0" w:space="0" w:color="auto"/>
          </w:divBdr>
          <w:divsChild>
            <w:div w:id="164783312">
              <w:marLeft w:val="0"/>
              <w:marRight w:val="0"/>
              <w:marTop w:val="0"/>
              <w:marBottom w:val="0"/>
              <w:divBdr>
                <w:top w:val="none" w:sz="0" w:space="0" w:color="auto"/>
                <w:left w:val="none" w:sz="0" w:space="0" w:color="auto"/>
                <w:bottom w:val="none" w:sz="0" w:space="0" w:color="auto"/>
                <w:right w:val="none" w:sz="0" w:space="0" w:color="auto"/>
              </w:divBdr>
              <w:divsChild>
                <w:div w:id="1855076636">
                  <w:marLeft w:val="0"/>
                  <w:marRight w:val="0"/>
                  <w:marTop w:val="0"/>
                  <w:marBottom w:val="0"/>
                  <w:divBdr>
                    <w:top w:val="none" w:sz="0" w:space="0" w:color="auto"/>
                    <w:left w:val="none" w:sz="0" w:space="0" w:color="auto"/>
                    <w:bottom w:val="none" w:sz="0" w:space="0" w:color="auto"/>
                    <w:right w:val="none" w:sz="0" w:space="0" w:color="auto"/>
                  </w:divBdr>
                  <w:divsChild>
                    <w:div w:id="199440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07955">
      <w:bodyDiv w:val="1"/>
      <w:marLeft w:val="0"/>
      <w:marRight w:val="0"/>
      <w:marTop w:val="0"/>
      <w:marBottom w:val="0"/>
      <w:divBdr>
        <w:top w:val="none" w:sz="0" w:space="0" w:color="auto"/>
        <w:left w:val="none" w:sz="0" w:space="0" w:color="auto"/>
        <w:bottom w:val="none" w:sz="0" w:space="0" w:color="auto"/>
        <w:right w:val="none" w:sz="0" w:space="0" w:color="auto"/>
      </w:divBdr>
    </w:div>
    <w:div w:id="831915655">
      <w:bodyDiv w:val="1"/>
      <w:marLeft w:val="0"/>
      <w:marRight w:val="0"/>
      <w:marTop w:val="0"/>
      <w:marBottom w:val="0"/>
      <w:divBdr>
        <w:top w:val="none" w:sz="0" w:space="0" w:color="auto"/>
        <w:left w:val="none" w:sz="0" w:space="0" w:color="auto"/>
        <w:bottom w:val="none" w:sz="0" w:space="0" w:color="auto"/>
        <w:right w:val="none" w:sz="0" w:space="0" w:color="auto"/>
      </w:divBdr>
    </w:div>
    <w:div w:id="833960674">
      <w:bodyDiv w:val="1"/>
      <w:marLeft w:val="0"/>
      <w:marRight w:val="0"/>
      <w:marTop w:val="0"/>
      <w:marBottom w:val="0"/>
      <w:divBdr>
        <w:top w:val="none" w:sz="0" w:space="0" w:color="auto"/>
        <w:left w:val="none" w:sz="0" w:space="0" w:color="auto"/>
        <w:bottom w:val="none" w:sz="0" w:space="0" w:color="auto"/>
        <w:right w:val="none" w:sz="0" w:space="0" w:color="auto"/>
      </w:divBdr>
      <w:divsChild>
        <w:div w:id="1541086695">
          <w:marLeft w:val="0"/>
          <w:marRight w:val="0"/>
          <w:marTop w:val="0"/>
          <w:marBottom w:val="0"/>
          <w:divBdr>
            <w:top w:val="none" w:sz="0" w:space="0" w:color="auto"/>
            <w:left w:val="none" w:sz="0" w:space="0" w:color="auto"/>
            <w:bottom w:val="none" w:sz="0" w:space="0" w:color="auto"/>
            <w:right w:val="none" w:sz="0" w:space="0" w:color="auto"/>
          </w:divBdr>
          <w:divsChild>
            <w:div w:id="120147529">
              <w:marLeft w:val="0"/>
              <w:marRight w:val="0"/>
              <w:marTop w:val="0"/>
              <w:marBottom w:val="0"/>
              <w:divBdr>
                <w:top w:val="none" w:sz="0" w:space="0" w:color="auto"/>
                <w:left w:val="none" w:sz="0" w:space="0" w:color="auto"/>
                <w:bottom w:val="none" w:sz="0" w:space="0" w:color="auto"/>
                <w:right w:val="none" w:sz="0" w:space="0" w:color="auto"/>
              </w:divBdr>
              <w:divsChild>
                <w:div w:id="1653607064">
                  <w:marLeft w:val="0"/>
                  <w:marRight w:val="0"/>
                  <w:marTop w:val="0"/>
                  <w:marBottom w:val="0"/>
                  <w:divBdr>
                    <w:top w:val="none" w:sz="0" w:space="0" w:color="auto"/>
                    <w:left w:val="none" w:sz="0" w:space="0" w:color="auto"/>
                    <w:bottom w:val="none" w:sz="0" w:space="0" w:color="auto"/>
                    <w:right w:val="none" w:sz="0" w:space="0" w:color="auto"/>
                  </w:divBdr>
                  <w:divsChild>
                    <w:div w:id="8323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787453">
      <w:bodyDiv w:val="1"/>
      <w:marLeft w:val="0"/>
      <w:marRight w:val="0"/>
      <w:marTop w:val="0"/>
      <w:marBottom w:val="0"/>
      <w:divBdr>
        <w:top w:val="none" w:sz="0" w:space="0" w:color="auto"/>
        <w:left w:val="none" w:sz="0" w:space="0" w:color="auto"/>
        <w:bottom w:val="none" w:sz="0" w:space="0" w:color="auto"/>
        <w:right w:val="none" w:sz="0" w:space="0" w:color="auto"/>
      </w:divBdr>
    </w:div>
    <w:div w:id="906653185">
      <w:bodyDiv w:val="1"/>
      <w:marLeft w:val="0"/>
      <w:marRight w:val="0"/>
      <w:marTop w:val="0"/>
      <w:marBottom w:val="0"/>
      <w:divBdr>
        <w:top w:val="none" w:sz="0" w:space="0" w:color="auto"/>
        <w:left w:val="none" w:sz="0" w:space="0" w:color="auto"/>
        <w:bottom w:val="none" w:sz="0" w:space="0" w:color="auto"/>
        <w:right w:val="none" w:sz="0" w:space="0" w:color="auto"/>
      </w:divBdr>
      <w:divsChild>
        <w:div w:id="51974774">
          <w:marLeft w:val="0"/>
          <w:marRight w:val="0"/>
          <w:marTop w:val="0"/>
          <w:marBottom w:val="0"/>
          <w:divBdr>
            <w:top w:val="none" w:sz="0" w:space="0" w:color="auto"/>
            <w:left w:val="none" w:sz="0" w:space="0" w:color="auto"/>
            <w:bottom w:val="none" w:sz="0" w:space="0" w:color="auto"/>
            <w:right w:val="none" w:sz="0" w:space="0" w:color="auto"/>
          </w:divBdr>
          <w:divsChild>
            <w:div w:id="2064400015">
              <w:marLeft w:val="0"/>
              <w:marRight w:val="0"/>
              <w:marTop w:val="0"/>
              <w:marBottom w:val="0"/>
              <w:divBdr>
                <w:top w:val="none" w:sz="0" w:space="0" w:color="auto"/>
                <w:left w:val="none" w:sz="0" w:space="0" w:color="auto"/>
                <w:bottom w:val="none" w:sz="0" w:space="0" w:color="auto"/>
                <w:right w:val="none" w:sz="0" w:space="0" w:color="auto"/>
              </w:divBdr>
              <w:divsChild>
                <w:div w:id="1426144974">
                  <w:marLeft w:val="0"/>
                  <w:marRight w:val="0"/>
                  <w:marTop w:val="0"/>
                  <w:marBottom w:val="0"/>
                  <w:divBdr>
                    <w:top w:val="none" w:sz="0" w:space="0" w:color="auto"/>
                    <w:left w:val="none" w:sz="0" w:space="0" w:color="auto"/>
                    <w:bottom w:val="none" w:sz="0" w:space="0" w:color="auto"/>
                    <w:right w:val="none" w:sz="0" w:space="0" w:color="auto"/>
                  </w:divBdr>
                  <w:divsChild>
                    <w:div w:id="149691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691036">
      <w:bodyDiv w:val="1"/>
      <w:marLeft w:val="0"/>
      <w:marRight w:val="0"/>
      <w:marTop w:val="0"/>
      <w:marBottom w:val="0"/>
      <w:divBdr>
        <w:top w:val="none" w:sz="0" w:space="0" w:color="auto"/>
        <w:left w:val="none" w:sz="0" w:space="0" w:color="auto"/>
        <w:bottom w:val="none" w:sz="0" w:space="0" w:color="auto"/>
        <w:right w:val="none" w:sz="0" w:space="0" w:color="auto"/>
      </w:divBdr>
    </w:div>
    <w:div w:id="1029915897">
      <w:bodyDiv w:val="1"/>
      <w:marLeft w:val="0"/>
      <w:marRight w:val="0"/>
      <w:marTop w:val="0"/>
      <w:marBottom w:val="0"/>
      <w:divBdr>
        <w:top w:val="none" w:sz="0" w:space="0" w:color="auto"/>
        <w:left w:val="none" w:sz="0" w:space="0" w:color="auto"/>
        <w:bottom w:val="none" w:sz="0" w:space="0" w:color="auto"/>
        <w:right w:val="none" w:sz="0" w:space="0" w:color="auto"/>
      </w:divBdr>
    </w:div>
    <w:div w:id="1061711715">
      <w:bodyDiv w:val="1"/>
      <w:marLeft w:val="0"/>
      <w:marRight w:val="0"/>
      <w:marTop w:val="0"/>
      <w:marBottom w:val="0"/>
      <w:divBdr>
        <w:top w:val="none" w:sz="0" w:space="0" w:color="auto"/>
        <w:left w:val="none" w:sz="0" w:space="0" w:color="auto"/>
        <w:bottom w:val="none" w:sz="0" w:space="0" w:color="auto"/>
        <w:right w:val="none" w:sz="0" w:space="0" w:color="auto"/>
      </w:divBdr>
      <w:divsChild>
        <w:div w:id="540559233">
          <w:marLeft w:val="0"/>
          <w:marRight w:val="0"/>
          <w:marTop w:val="0"/>
          <w:marBottom w:val="0"/>
          <w:divBdr>
            <w:top w:val="none" w:sz="0" w:space="0" w:color="auto"/>
            <w:left w:val="none" w:sz="0" w:space="0" w:color="auto"/>
            <w:bottom w:val="none" w:sz="0" w:space="0" w:color="auto"/>
            <w:right w:val="none" w:sz="0" w:space="0" w:color="auto"/>
          </w:divBdr>
          <w:divsChild>
            <w:div w:id="199710413">
              <w:marLeft w:val="0"/>
              <w:marRight w:val="0"/>
              <w:marTop w:val="0"/>
              <w:marBottom w:val="0"/>
              <w:divBdr>
                <w:top w:val="none" w:sz="0" w:space="0" w:color="auto"/>
                <w:left w:val="none" w:sz="0" w:space="0" w:color="auto"/>
                <w:bottom w:val="none" w:sz="0" w:space="0" w:color="auto"/>
                <w:right w:val="none" w:sz="0" w:space="0" w:color="auto"/>
              </w:divBdr>
              <w:divsChild>
                <w:div w:id="1063987577">
                  <w:marLeft w:val="0"/>
                  <w:marRight w:val="0"/>
                  <w:marTop w:val="0"/>
                  <w:marBottom w:val="0"/>
                  <w:divBdr>
                    <w:top w:val="none" w:sz="0" w:space="0" w:color="auto"/>
                    <w:left w:val="none" w:sz="0" w:space="0" w:color="auto"/>
                    <w:bottom w:val="none" w:sz="0" w:space="0" w:color="auto"/>
                    <w:right w:val="none" w:sz="0" w:space="0" w:color="auto"/>
                  </w:divBdr>
                  <w:divsChild>
                    <w:div w:id="211204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85081">
      <w:bodyDiv w:val="1"/>
      <w:marLeft w:val="0"/>
      <w:marRight w:val="0"/>
      <w:marTop w:val="0"/>
      <w:marBottom w:val="0"/>
      <w:divBdr>
        <w:top w:val="none" w:sz="0" w:space="0" w:color="auto"/>
        <w:left w:val="none" w:sz="0" w:space="0" w:color="auto"/>
        <w:bottom w:val="none" w:sz="0" w:space="0" w:color="auto"/>
        <w:right w:val="none" w:sz="0" w:space="0" w:color="auto"/>
      </w:divBdr>
      <w:divsChild>
        <w:div w:id="1984043028">
          <w:marLeft w:val="0"/>
          <w:marRight w:val="0"/>
          <w:marTop w:val="0"/>
          <w:marBottom w:val="0"/>
          <w:divBdr>
            <w:top w:val="none" w:sz="0" w:space="0" w:color="auto"/>
            <w:left w:val="none" w:sz="0" w:space="0" w:color="auto"/>
            <w:bottom w:val="none" w:sz="0" w:space="0" w:color="auto"/>
            <w:right w:val="none" w:sz="0" w:space="0" w:color="auto"/>
          </w:divBdr>
          <w:divsChild>
            <w:div w:id="2082291169">
              <w:marLeft w:val="0"/>
              <w:marRight w:val="0"/>
              <w:marTop w:val="0"/>
              <w:marBottom w:val="0"/>
              <w:divBdr>
                <w:top w:val="none" w:sz="0" w:space="0" w:color="auto"/>
                <w:left w:val="none" w:sz="0" w:space="0" w:color="auto"/>
                <w:bottom w:val="none" w:sz="0" w:space="0" w:color="auto"/>
                <w:right w:val="none" w:sz="0" w:space="0" w:color="auto"/>
              </w:divBdr>
            </w:div>
          </w:divsChild>
        </w:div>
        <w:div w:id="992873516">
          <w:marLeft w:val="0"/>
          <w:marRight w:val="0"/>
          <w:marTop w:val="0"/>
          <w:marBottom w:val="0"/>
          <w:divBdr>
            <w:top w:val="none" w:sz="0" w:space="0" w:color="auto"/>
            <w:left w:val="none" w:sz="0" w:space="0" w:color="auto"/>
            <w:bottom w:val="none" w:sz="0" w:space="0" w:color="auto"/>
            <w:right w:val="none" w:sz="0" w:space="0" w:color="auto"/>
          </w:divBdr>
          <w:divsChild>
            <w:div w:id="876162813">
              <w:marLeft w:val="0"/>
              <w:marRight w:val="0"/>
              <w:marTop w:val="0"/>
              <w:marBottom w:val="0"/>
              <w:divBdr>
                <w:top w:val="none" w:sz="0" w:space="0" w:color="auto"/>
                <w:left w:val="none" w:sz="0" w:space="0" w:color="auto"/>
                <w:bottom w:val="none" w:sz="0" w:space="0" w:color="auto"/>
                <w:right w:val="none" w:sz="0" w:space="0" w:color="auto"/>
              </w:divBdr>
            </w:div>
          </w:divsChild>
        </w:div>
        <w:div w:id="1465541620">
          <w:marLeft w:val="0"/>
          <w:marRight w:val="0"/>
          <w:marTop w:val="0"/>
          <w:marBottom w:val="0"/>
          <w:divBdr>
            <w:top w:val="none" w:sz="0" w:space="0" w:color="auto"/>
            <w:left w:val="none" w:sz="0" w:space="0" w:color="auto"/>
            <w:bottom w:val="none" w:sz="0" w:space="0" w:color="auto"/>
            <w:right w:val="none" w:sz="0" w:space="0" w:color="auto"/>
          </w:divBdr>
          <w:divsChild>
            <w:div w:id="200326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74969">
      <w:bodyDiv w:val="1"/>
      <w:marLeft w:val="0"/>
      <w:marRight w:val="0"/>
      <w:marTop w:val="0"/>
      <w:marBottom w:val="0"/>
      <w:divBdr>
        <w:top w:val="none" w:sz="0" w:space="0" w:color="auto"/>
        <w:left w:val="none" w:sz="0" w:space="0" w:color="auto"/>
        <w:bottom w:val="none" w:sz="0" w:space="0" w:color="auto"/>
        <w:right w:val="none" w:sz="0" w:space="0" w:color="auto"/>
      </w:divBdr>
    </w:div>
    <w:div w:id="1138886073">
      <w:bodyDiv w:val="1"/>
      <w:marLeft w:val="0"/>
      <w:marRight w:val="0"/>
      <w:marTop w:val="0"/>
      <w:marBottom w:val="0"/>
      <w:divBdr>
        <w:top w:val="none" w:sz="0" w:space="0" w:color="auto"/>
        <w:left w:val="none" w:sz="0" w:space="0" w:color="auto"/>
        <w:bottom w:val="none" w:sz="0" w:space="0" w:color="auto"/>
        <w:right w:val="none" w:sz="0" w:space="0" w:color="auto"/>
      </w:divBdr>
      <w:divsChild>
        <w:div w:id="1972588535">
          <w:marLeft w:val="0"/>
          <w:marRight w:val="0"/>
          <w:marTop w:val="0"/>
          <w:marBottom w:val="0"/>
          <w:divBdr>
            <w:top w:val="none" w:sz="0" w:space="0" w:color="auto"/>
            <w:left w:val="none" w:sz="0" w:space="0" w:color="auto"/>
            <w:bottom w:val="none" w:sz="0" w:space="0" w:color="auto"/>
            <w:right w:val="none" w:sz="0" w:space="0" w:color="auto"/>
          </w:divBdr>
          <w:divsChild>
            <w:div w:id="2072582209">
              <w:marLeft w:val="0"/>
              <w:marRight w:val="0"/>
              <w:marTop w:val="0"/>
              <w:marBottom w:val="0"/>
              <w:divBdr>
                <w:top w:val="none" w:sz="0" w:space="0" w:color="auto"/>
                <w:left w:val="none" w:sz="0" w:space="0" w:color="auto"/>
                <w:bottom w:val="none" w:sz="0" w:space="0" w:color="auto"/>
                <w:right w:val="none" w:sz="0" w:space="0" w:color="auto"/>
              </w:divBdr>
              <w:divsChild>
                <w:div w:id="313073079">
                  <w:marLeft w:val="0"/>
                  <w:marRight w:val="0"/>
                  <w:marTop w:val="0"/>
                  <w:marBottom w:val="0"/>
                  <w:divBdr>
                    <w:top w:val="none" w:sz="0" w:space="0" w:color="auto"/>
                    <w:left w:val="none" w:sz="0" w:space="0" w:color="auto"/>
                    <w:bottom w:val="none" w:sz="0" w:space="0" w:color="auto"/>
                    <w:right w:val="none" w:sz="0" w:space="0" w:color="auto"/>
                  </w:divBdr>
                  <w:divsChild>
                    <w:div w:id="149298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073588">
      <w:bodyDiv w:val="1"/>
      <w:marLeft w:val="0"/>
      <w:marRight w:val="0"/>
      <w:marTop w:val="0"/>
      <w:marBottom w:val="0"/>
      <w:divBdr>
        <w:top w:val="none" w:sz="0" w:space="0" w:color="auto"/>
        <w:left w:val="none" w:sz="0" w:space="0" w:color="auto"/>
        <w:bottom w:val="none" w:sz="0" w:space="0" w:color="auto"/>
        <w:right w:val="none" w:sz="0" w:space="0" w:color="auto"/>
      </w:divBdr>
      <w:divsChild>
        <w:div w:id="1185050947">
          <w:marLeft w:val="0"/>
          <w:marRight w:val="0"/>
          <w:marTop w:val="0"/>
          <w:marBottom w:val="300"/>
          <w:divBdr>
            <w:top w:val="none" w:sz="0" w:space="0" w:color="auto"/>
            <w:left w:val="none" w:sz="0" w:space="0" w:color="auto"/>
            <w:bottom w:val="none" w:sz="0" w:space="0" w:color="auto"/>
            <w:right w:val="none" w:sz="0" w:space="0" w:color="auto"/>
          </w:divBdr>
          <w:divsChild>
            <w:div w:id="546143436">
              <w:marLeft w:val="0"/>
              <w:marRight w:val="0"/>
              <w:marTop w:val="0"/>
              <w:marBottom w:val="0"/>
              <w:divBdr>
                <w:top w:val="none" w:sz="0" w:space="0" w:color="auto"/>
                <w:left w:val="none" w:sz="0" w:space="0" w:color="auto"/>
                <w:bottom w:val="none" w:sz="0" w:space="0" w:color="auto"/>
                <w:right w:val="none" w:sz="0" w:space="0" w:color="auto"/>
              </w:divBdr>
            </w:div>
          </w:divsChild>
        </w:div>
        <w:div w:id="795946342">
          <w:marLeft w:val="0"/>
          <w:marRight w:val="0"/>
          <w:marTop w:val="0"/>
          <w:marBottom w:val="300"/>
          <w:divBdr>
            <w:top w:val="none" w:sz="0" w:space="0" w:color="auto"/>
            <w:left w:val="none" w:sz="0" w:space="0" w:color="auto"/>
            <w:bottom w:val="none" w:sz="0" w:space="0" w:color="auto"/>
            <w:right w:val="none" w:sz="0" w:space="0" w:color="auto"/>
          </w:divBdr>
          <w:divsChild>
            <w:div w:id="10249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64971">
      <w:bodyDiv w:val="1"/>
      <w:marLeft w:val="0"/>
      <w:marRight w:val="0"/>
      <w:marTop w:val="0"/>
      <w:marBottom w:val="0"/>
      <w:divBdr>
        <w:top w:val="none" w:sz="0" w:space="0" w:color="auto"/>
        <w:left w:val="none" w:sz="0" w:space="0" w:color="auto"/>
        <w:bottom w:val="none" w:sz="0" w:space="0" w:color="auto"/>
        <w:right w:val="none" w:sz="0" w:space="0" w:color="auto"/>
      </w:divBdr>
    </w:div>
    <w:div w:id="1364987646">
      <w:bodyDiv w:val="1"/>
      <w:marLeft w:val="0"/>
      <w:marRight w:val="0"/>
      <w:marTop w:val="0"/>
      <w:marBottom w:val="0"/>
      <w:divBdr>
        <w:top w:val="none" w:sz="0" w:space="0" w:color="auto"/>
        <w:left w:val="none" w:sz="0" w:space="0" w:color="auto"/>
        <w:bottom w:val="none" w:sz="0" w:space="0" w:color="auto"/>
        <w:right w:val="none" w:sz="0" w:space="0" w:color="auto"/>
      </w:divBdr>
      <w:divsChild>
        <w:div w:id="1998028515">
          <w:marLeft w:val="0"/>
          <w:marRight w:val="0"/>
          <w:marTop w:val="0"/>
          <w:marBottom w:val="225"/>
          <w:divBdr>
            <w:top w:val="none" w:sz="0" w:space="0" w:color="auto"/>
            <w:left w:val="none" w:sz="0" w:space="0" w:color="auto"/>
            <w:bottom w:val="none" w:sz="0" w:space="0" w:color="auto"/>
            <w:right w:val="none" w:sz="0" w:space="0" w:color="auto"/>
          </w:divBdr>
        </w:div>
        <w:div w:id="1773822331">
          <w:marLeft w:val="0"/>
          <w:marRight w:val="0"/>
          <w:marTop w:val="0"/>
          <w:marBottom w:val="0"/>
          <w:divBdr>
            <w:top w:val="none" w:sz="0" w:space="0" w:color="auto"/>
            <w:left w:val="none" w:sz="0" w:space="0" w:color="auto"/>
            <w:bottom w:val="none" w:sz="0" w:space="0" w:color="auto"/>
            <w:right w:val="none" w:sz="0" w:space="0" w:color="auto"/>
          </w:divBdr>
        </w:div>
      </w:divsChild>
    </w:div>
    <w:div w:id="1423065719">
      <w:bodyDiv w:val="1"/>
      <w:marLeft w:val="0"/>
      <w:marRight w:val="0"/>
      <w:marTop w:val="0"/>
      <w:marBottom w:val="0"/>
      <w:divBdr>
        <w:top w:val="none" w:sz="0" w:space="0" w:color="auto"/>
        <w:left w:val="none" w:sz="0" w:space="0" w:color="auto"/>
        <w:bottom w:val="none" w:sz="0" w:space="0" w:color="auto"/>
        <w:right w:val="none" w:sz="0" w:space="0" w:color="auto"/>
      </w:divBdr>
      <w:divsChild>
        <w:div w:id="1876695321">
          <w:marLeft w:val="0"/>
          <w:marRight w:val="0"/>
          <w:marTop w:val="0"/>
          <w:marBottom w:val="225"/>
          <w:divBdr>
            <w:top w:val="none" w:sz="0" w:space="0" w:color="auto"/>
            <w:left w:val="none" w:sz="0" w:space="0" w:color="auto"/>
            <w:bottom w:val="none" w:sz="0" w:space="0" w:color="auto"/>
            <w:right w:val="none" w:sz="0" w:space="0" w:color="auto"/>
          </w:divBdr>
        </w:div>
        <w:div w:id="1511675952">
          <w:marLeft w:val="0"/>
          <w:marRight w:val="0"/>
          <w:marTop w:val="0"/>
          <w:marBottom w:val="0"/>
          <w:divBdr>
            <w:top w:val="none" w:sz="0" w:space="0" w:color="auto"/>
            <w:left w:val="none" w:sz="0" w:space="0" w:color="auto"/>
            <w:bottom w:val="none" w:sz="0" w:space="0" w:color="auto"/>
            <w:right w:val="none" w:sz="0" w:space="0" w:color="auto"/>
          </w:divBdr>
        </w:div>
      </w:divsChild>
    </w:div>
    <w:div w:id="1493334253">
      <w:bodyDiv w:val="1"/>
      <w:marLeft w:val="0"/>
      <w:marRight w:val="0"/>
      <w:marTop w:val="0"/>
      <w:marBottom w:val="0"/>
      <w:divBdr>
        <w:top w:val="none" w:sz="0" w:space="0" w:color="auto"/>
        <w:left w:val="none" w:sz="0" w:space="0" w:color="auto"/>
        <w:bottom w:val="none" w:sz="0" w:space="0" w:color="auto"/>
        <w:right w:val="none" w:sz="0" w:space="0" w:color="auto"/>
      </w:divBdr>
      <w:divsChild>
        <w:div w:id="451753278">
          <w:marLeft w:val="0"/>
          <w:marRight w:val="0"/>
          <w:marTop w:val="0"/>
          <w:marBottom w:val="300"/>
          <w:divBdr>
            <w:top w:val="none" w:sz="0" w:space="0" w:color="auto"/>
            <w:left w:val="none" w:sz="0" w:space="0" w:color="auto"/>
            <w:bottom w:val="none" w:sz="0" w:space="0" w:color="auto"/>
            <w:right w:val="none" w:sz="0" w:space="0" w:color="auto"/>
          </w:divBdr>
          <w:divsChild>
            <w:div w:id="1006248800">
              <w:marLeft w:val="0"/>
              <w:marRight w:val="0"/>
              <w:marTop w:val="0"/>
              <w:marBottom w:val="0"/>
              <w:divBdr>
                <w:top w:val="none" w:sz="0" w:space="0" w:color="auto"/>
                <w:left w:val="none" w:sz="0" w:space="0" w:color="auto"/>
                <w:bottom w:val="none" w:sz="0" w:space="0" w:color="auto"/>
                <w:right w:val="none" w:sz="0" w:space="0" w:color="auto"/>
              </w:divBdr>
            </w:div>
          </w:divsChild>
        </w:div>
        <w:div w:id="87964348">
          <w:marLeft w:val="0"/>
          <w:marRight w:val="0"/>
          <w:marTop w:val="0"/>
          <w:marBottom w:val="300"/>
          <w:divBdr>
            <w:top w:val="none" w:sz="0" w:space="0" w:color="auto"/>
            <w:left w:val="none" w:sz="0" w:space="0" w:color="auto"/>
            <w:bottom w:val="none" w:sz="0" w:space="0" w:color="auto"/>
            <w:right w:val="none" w:sz="0" w:space="0" w:color="auto"/>
          </w:divBdr>
          <w:divsChild>
            <w:div w:id="78473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95373">
      <w:bodyDiv w:val="1"/>
      <w:marLeft w:val="0"/>
      <w:marRight w:val="0"/>
      <w:marTop w:val="0"/>
      <w:marBottom w:val="0"/>
      <w:divBdr>
        <w:top w:val="none" w:sz="0" w:space="0" w:color="auto"/>
        <w:left w:val="none" w:sz="0" w:space="0" w:color="auto"/>
        <w:bottom w:val="none" w:sz="0" w:space="0" w:color="auto"/>
        <w:right w:val="none" w:sz="0" w:space="0" w:color="auto"/>
      </w:divBdr>
      <w:divsChild>
        <w:div w:id="835071481">
          <w:marLeft w:val="0"/>
          <w:marRight w:val="0"/>
          <w:marTop w:val="0"/>
          <w:marBottom w:val="0"/>
          <w:divBdr>
            <w:top w:val="none" w:sz="0" w:space="0" w:color="auto"/>
            <w:left w:val="none" w:sz="0" w:space="0" w:color="auto"/>
            <w:bottom w:val="none" w:sz="0" w:space="0" w:color="auto"/>
            <w:right w:val="none" w:sz="0" w:space="0" w:color="auto"/>
          </w:divBdr>
          <w:divsChild>
            <w:div w:id="483088828">
              <w:marLeft w:val="0"/>
              <w:marRight w:val="0"/>
              <w:marTop w:val="0"/>
              <w:marBottom w:val="0"/>
              <w:divBdr>
                <w:top w:val="none" w:sz="0" w:space="0" w:color="auto"/>
                <w:left w:val="none" w:sz="0" w:space="0" w:color="auto"/>
                <w:bottom w:val="none" w:sz="0" w:space="0" w:color="auto"/>
                <w:right w:val="none" w:sz="0" w:space="0" w:color="auto"/>
              </w:divBdr>
            </w:div>
          </w:divsChild>
        </w:div>
        <w:div w:id="355156632">
          <w:marLeft w:val="0"/>
          <w:marRight w:val="0"/>
          <w:marTop w:val="0"/>
          <w:marBottom w:val="0"/>
          <w:divBdr>
            <w:top w:val="none" w:sz="0" w:space="0" w:color="auto"/>
            <w:left w:val="none" w:sz="0" w:space="0" w:color="auto"/>
            <w:bottom w:val="none" w:sz="0" w:space="0" w:color="auto"/>
            <w:right w:val="none" w:sz="0" w:space="0" w:color="auto"/>
          </w:divBdr>
          <w:divsChild>
            <w:div w:id="9782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472315">
      <w:bodyDiv w:val="1"/>
      <w:marLeft w:val="0"/>
      <w:marRight w:val="0"/>
      <w:marTop w:val="0"/>
      <w:marBottom w:val="0"/>
      <w:divBdr>
        <w:top w:val="none" w:sz="0" w:space="0" w:color="auto"/>
        <w:left w:val="none" w:sz="0" w:space="0" w:color="auto"/>
        <w:bottom w:val="none" w:sz="0" w:space="0" w:color="auto"/>
        <w:right w:val="none" w:sz="0" w:space="0" w:color="auto"/>
      </w:divBdr>
      <w:divsChild>
        <w:div w:id="1765344896">
          <w:marLeft w:val="0"/>
          <w:marRight w:val="0"/>
          <w:marTop w:val="0"/>
          <w:marBottom w:val="0"/>
          <w:divBdr>
            <w:top w:val="none" w:sz="0" w:space="0" w:color="auto"/>
            <w:left w:val="none" w:sz="0" w:space="0" w:color="auto"/>
            <w:bottom w:val="none" w:sz="0" w:space="0" w:color="auto"/>
            <w:right w:val="none" w:sz="0" w:space="0" w:color="auto"/>
          </w:divBdr>
          <w:divsChild>
            <w:div w:id="926613533">
              <w:marLeft w:val="0"/>
              <w:marRight w:val="0"/>
              <w:marTop w:val="0"/>
              <w:marBottom w:val="0"/>
              <w:divBdr>
                <w:top w:val="none" w:sz="0" w:space="0" w:color="auto"/>
                <w:left w:val="none" w:sz="0" w:space="0" w:color="auto"/>
                <w:bottom w:val="none" w:sz="0" w:space="0" w:color="auto"/>
                <w:right w:val="none" w:sz="0" w:space="0" w:color="auto"/>
              </w:divBdr>
              <w:divsChild>
                <w:div w:id="878666140">
                  <w:marLeft w:val="0"/>
                  <w:marRight w:val="0"/>
                  <w:marTop w:val="0"/>
                  <w:marBottom w:val="0"/>
                  <w:divBdr>
                    <w:top w:val="none" w:sz="0" w:space="0" w:color="auto"/>
                    <w:left w:val="none" w:sz="0" w:space="0" w:color="auto"/>
                    <w:bottom w:val="none" w:sz="0" w:space="0" w:color="auto"/>
                    <w:right w:val="none" w:sz="0" w:space="0" w:color="auto"/>
                  </w:divBdr>
                  <w:divsChild>
                    <w:div w:id="111281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39399">
      <w:bodyDiv w:val="1"/>
      <w:marLeft w:val="0"/>
      <w:marRight w:val="0"/>
      <w:marTop w:val="0"/>
      <w:marBottom w:val="0"/>
      <w:divBdr>
        <w:top w:val="none" w:sz="0" w:space="0" w:color="auto"/>
        <w:left w:val="none" w:sz="0" w:space="0" w:color="auto"/>
        <w:bottom w:val="none" w:sz="0" w:space="0" w:color="auto"/>
        <w:right w:val="none" w:sz="0" w:space="0" w:color="auto"/>
      </w:divBdr>
    </w:div>
    <w:div w:id="1821336992">
      <w:bodyDiv w:val="1"/>
      <w:marLeft w:val="0"/>
      <w:marRight w:val="0"/>
      <w:marTop w:val="0"/>
      <w:marBottom w:val="0"/>
      <w:divBdr>
        <w:top w:val="none" w:sz="0" w:space="0" w:color="auto"/>
        <w:left w:val="none" w:sz="0" w:space="0" w:color="auto"/>
        <w:bottom w:val="none" w:sz="0" w:space="0" w:color="auto"/>
        <w:right w:val="none" w:sz="0" w:space="0" w:color="auto"/>
      </w:divBdr>
    </w:div>
    <w:div w:id="1864203858">
      <w:bodyDiv w:val="1"/>
      <w:marLeft w:val="0"/>
      <w:marRight w:val="0"/>
      <w:marTop w:val="0"/>
      <w:marBottom w:val="0"/>
      <w:divBdr>
        <w:top w:val="none" w:sz="0" w:space="0" w:color="auto"/>
        <w:left w:val="none" w:sz="0" w:space="0" w:color="auto"/>
        <w:bottom w:val="none" w:sz="0" w:space="0" w:color="auto"/>
        <w:right w:val="none" w:sz="0" w:space="0" w:color="auto"/>
      </w:divBdr>
    </w:div>
    <w:div w:id="1886675435">
      <w:bodyDiv w:val="1"/>
      <w:marLeft w:val="0"/>
      <w:marRight w:val="0"/>
      <w:marTop w:val="0"/>
      <w:marBottom w:val="0"/>
      <w:divBdr>
        <w:top w:val="none" w:sz="0" w:space="0" w:color="auto"/>
        <w:left w:val="none" w:sz="0" w:space="0" w:color="auto"/>
        <w:bottom w:val="none" w:sz="0" w:space="0" w:color="auto"/>
        <w:right w:val="none" w:sz="0" w:space="0" w:color="auto"/>
      </w:divBdr>
    </w:div>
    <w:div w:id="1903828903">
      <w:bodyDiv w:val="1"/>
      <w:marLeft w:val="0"/>
      <w:marRight w:val="0"/>
      <w:marTop w:val="0"/>
      <w:marBottom w:val="0"/>
      <w:divBdr>
        <w:top w:val="none" w:sz="0" w:space="0" w:color="auto"/>
        <w:left w:val="none" w:sz="0" w:space="0" w:color="auto"/>
        <w:bottom w:val="none" w:sz="0" w:space="0" w:color="auto"/>
        <w:right w:val="none" w:sz="0" w:space="0" w:color="auto"/>
      </w:divBdr>
    </w:div>
    <w:div w:id="1924798365">
      <w:bodyDiv w:val="1"/>
      <w:marLeft w:val="0"/>
      <w:marRight w:val="0"/>
      <w:marTop w:val="0"/>
      <w:marBottom w:val="0"/>
      <w:divBdr>
        <w:top w:val="none" w:sz="0" w:space="0" w:color="auto"/>
        <w:left w:val="none" w:sz="0" w:space="0" w:color="auto"/>
        <w:bottom w:val="none" w:sz="0" w:space="0" w:color="auto"/>
        <w:right w:val="none" w:sz="0" w:space="0" w:color="auto"/>
      </w:divBdr>
      <w:divsChild>
        <w:div w:id="1455293009">
          <w:marLeft w:val="0"/>
          <w:marRight w:val="0"/>
          <w:marTop w:val="0"/>
          <w:marBottom w:val="0"/>
          <w:divBdr>
            <w:top w:val="none" w:sz="0" w:space="0" w:color="auto"/>
            <w:left w:val="none" w:sz="0" w:space="0" w:color="auto"/>
            <w:bottom w:val="none" w:sz="0" w:space="0" w:color="auto"/>
            <w:right w:val="none" w:sz="0" w:space="0" w:color="auto"/>
          </w:divBdr>
          <w:divsChild>
            <w:div w:id="168565582">
              <w:marLeft w:val="0"/>
              <w:marRight w:val="0"/>
              <w:marTop w:val="0"/>
              <w:marBottom w:val="0"/>
              <w:divBdr>
                <w:top w:val="none" w:sz="0" w:space="0" w:color="auto"/>
                <w:left w:val="none" w:sz="0" w:space="0" w:color="auto"/>
                <w:bottom w:val="none" w:sz="0" w:space="0" w:color="auto"/>
                <w:right w:val="none" w:sz="0" w:space="0" w:color="auto"/>
              </w:divBdr>
              <w:divsChild>
                <w:div w:id="464011872">
                  <w:marLeft w:val="0"/>
                  <w:marRight w:val="0"/>
                  <w:marTop w:val="0"/>
                  <w:marBottom w:val="0"/>
                  <w:divBdr>
                    <w:top w:val="none" w:sz="0" w:space="0" w:color="auto"/>
                    <w:left w:val="none" w:sz="0" w:space="0" w:color="auto"/>
                    <w:bottom w:val="none" w:sz="0" w:space="0" w:color="auto"/>
                    <w:right w:val="none" w:sz="0" w:space="0" w:color="auto"/>
                  </w:divBdr>
                  <w:divsChild>
                    <w:div w:id="1212957778">
                      <w:marLeft w:val="0"/>
                      <w:marRight w:val="0"/>
                      <w:marTop w:val="0"/>
                      <w:marBottom w:val="0"/>
                      <w:divBdr>
                        <w:top w:val="none" w:sz="0" w:space="0" w:color="auto"/>
                        <w:left w:val="none" w:sz="0" w:space="0" w:color="auto"/>
                        <w:bottom w:val="none" w:sz="0" w:space="0" w:color="auto"/>
                        <w:right w:val="none" w:sz="0" w:space="0" w:color="auto"/>
                      </w:divBdr>
                      <w:divsChild>
                        <w:div w:id="10113768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137065740">
              <w:marLeft w:val="0"/>
              <w:marRight w:val="0"/>
              <w:marTop w:val="0"/>
              <w:marBottom w:val="0"/>
              <w:divBdr>
                <w:top w:val="none" w:sz="0" w:space="0" w:color="auto"/>
                <w:left w:val="none" w:sz="0" w:space="0" w:color="auto"/>
                <w:bottom w:val="none" w:sz="0" w:space="0" w:color="auto"/>
                <w:right w:val="none" w:sz="0" w:space="0" w:color="auto"/>
              </w:divBdr>
              <w:divsChild>
                <w:div w:id="253248185">
                  <w:marLeft w:val="0"/>
                  <w:marRight w:val="0"/>
                  <w:marTop w:val="0"/>
                  <w:marBottom w:val="0"/>
                  <w:divBdr>
                    <w:top w:val="none" w:sz="0" w:space="0" w:color="auto"/>
                    <w:left w:val="none" w:sz="0" w:space="0" w:color="auto"/>
                    <w:bottom w:val="none" w:sz="0" w:space="0" w:color="auto"/>
                    <w:right w:val="none" w:sz="0" w:space="0" w:color="auto"/>
                  </w:divBdr>
                  <w:divsChild>
                    <w:div w:id="119111122">
                      <w:marLeft w:val="0"/>
                      <w:marRight w:val="0"/>
                      <w:marTop w:val="0"/>
                      <w:marBottom w:val="0"/>
                      <w:divBdr>
                        <w:top w:val="none" w:sz="0" w:space="0" w:color="auto"/>
                        <w:left w:val="none" w:sz="0" w:space="0" w:color="auto"/>
                        <w:bottom w:val="none" w:sz="0" w:space="0" w:color="auto"/>
                        <w:right w:val="none" w:sz="0" w:space="0" w:color="auto"/>
                      </w:divBdr>
                      <w:divsChild>
                        <w:div w:id="15194646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969506645">
      <w:bodyDiv w:val="1"/>
      <w:marLeft w:val="0"/>
      <w:marRight w:val="0"/>
      <w:marTop w:val="0"/>
      <w:marBottom w:val="0"/>
      <w:divBdr>
        <w:top w:val="none" w:sz="0" w:space="0" w:color="auto"/>
        <w:left w:val="none" w:sz="0" w:space="0" w:color="auto"/>
        <w:bottom w:val="none" w:sz="0" w:space="0" w:color="auto"/>
        <w:right w:val="none" w:sz="0" w:space="0" w:color="auto"/>
      </w:divBdr>
    </w:div>
    <w:div w:id="1982228176">
      <w:bodyDiv w:val="1"/>
      <w:marLeft w:val="0"/>
      <w:marRight w:val="0"/>
      <w:marTop w:val="0"/>
      <w:marBottom w:val="0"/>
      <w:divBdr>
        <w:top w:val="none" w:sz="0" w:space="0" w:color="auto"/>
        <w:left w:val="none" w:sz="0" w:space="0" w:color="auto"/>
        <w:bottom w:val="none" w:sz="0" w:space="0" w:color="auto"/>
        <w:right w:val="none" w:sz="0" w:space="0" w:color="auto"/>
      </w:divBdr>
      <w:divsChild>
        <w:div w:id="610748700">
          <w:marLeft w:val="0"/>
          <w:marRight w:val="0"/>
          <w:marTop w:val="0"/>
          <w:marBottom w:val="0"/>
          <w:divBdr>
            <w:top w:val="none" w:sz="0" w:space="0" w:color="auto"/>
            <w:left w:val="none" w:sz="0" w:space="0" w:color="auto"/>
            <w:bottom w:val="none" w:sz="0" w:space="0" w:color="auto"/>
            <w:right w:val="none" w:sz="0" w:space="0" w:color="auto"/>
          </w:divBdr>
          <w:divsChild>
            <w:div w:id="921335327">
              <w:marLeft w:val="0"/>
              <w:marRight w:val="0"/>
              <w:marTop w:val="0"/>
              <w:marBottom w:val="0"/>
              <w:divBdr>
                <w:top w:val="none" w:sz="0" w:space="0" w:color="auto"/>
                <w:left w:val="none" w:sz="0" w:space="0" w:color="auto"/>
                <w:bottom w:val="none" w:sz="0" w:space="0" w:color="auto"/>
                <w:right w:val="none" w:sz="0" w:space="0" w:color="auto"/>
              </w:divBdr>
            </w:div>
          </w:divsChild>
        </w:div>
        <w:div w:id="751969305">
          <w:marLeft w:val="0"/>
          <w:marRight w:val="0"/>
          <w:marTop w:val="0"/>
          <w:marBottom w:val="0"/>
          <w:divBdr>
            <w:top w:val="none" w:sz="0" w:space="0" w:color="auto"/>
            <w:left w:val="none" w:sz="0" w:space="0" w:color="auto"/>
            <w:bottom w:val="none" w:sz="0" w:space="0" w:color="auto"/>
            <w:right w:val="none" w:sz="0" w:space="0" w:color="auto"/>
          </w:divBdr>
          <w:divsChild>
            <w:div w:id="1696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38462">
      <w:bodyDiv w:val="1"/>
      <w:marLeft w:val="0"/>
      <w:marRight w:val="0"/>
      <w:marTop w:val="0"/>
      <w:marBottom w:val="0"/>
      <w:divBdr>
        <w:top w:val="none" w:sz="0" w:space="0" w:color="auto"/>
        <w:left w:val="none" w:sz="0" w:space="0" w:color="auto"/>
        <w:bottom w:val="none" w:sz="0" w:space="0" w:color="auto"/>
        <w:right w:val="none" w:sz="0" w:space="0" w:color="auto"/>
      </w:divBdr>
    </w:div>
    <w:div w:id="2053578761">
      <w:bodyDiv w:val="1"/>
      <w:marLeft w:val="0"/>
      <w:marRight w:val="0"/>
      <w:marTop w:val="0"/>
      <w:marBottom w:val="0"/>
      <w:divBdr>
        <w:top w:val="none" w:sz="0" w:space="0" w:color="auto"/>
        <w:left w:val="none" w:sz="0" w:space="0" w:color="auto"/>
        <w:bottom w:val="none" w:sz="0" w:space="0" w:color="auto"/>
        <w:right w:val="none" w:sz="0" w:space="0" w:color="auto"/>
      </w:divBdr>
    </w:div>
    <w:div w:id="2065327682">
      <w:bodyDiv w:val="1"/>
      <w:marLeft w:val="0"/>
      <w:marRight w:val="0"/>
      <w:marTop w:val="0"/>
      <w:marBottom w:val="0"/>
      <w:divBdr>
        <w:top w:val="none" w:sz="0" w:space="0" w:color="auto"/>
        <w:left w:val="none" w:sz="0" w:space="0" w:color="auto"/>
        <w:bottom w:val="none" w:sz="0" w:space="0" w:color="auto"/>
        <w:right w:val="none" w:sz="0" w:space="0" w:color="auto"/>
      </w:divBdr>
    </w:div>
    <w:div w:id="2065373838">
      <w:bodyDiv w:val="1"/>
      <w:marLeft w:val="0"/>
      <w:marRight w:val="0"/>
      <w:marTop w:val="0"/>
      <w:marBottom w:val="0"/>
      <w:divBdr>
        <w:top w:val="none" w:sz="0" w:space="0" w:color="auto"/>
        <w:left w:val="none" w:sz="0" w:space="0" w:color="auto"/>
        <w:bottom w:val="none" w:sz="0" w:space="0" w:color="auto"/>
        <w:right w:val="none" w:sz="0" w:space="0" w:color="auto"/>
      </w:divBdr>
      <w:divsChild>
        <w:div w:id="914364134">
          <w:marLeft w:val="0"/>
          <w:marRight w:val="0"/>
          <w:marTop w:val="0"/>
          <w:marBottom w:val="0"/>
          <w:divBdr>
            <w:top w:val="none" w:sz="0" w:space="0" w:color="auto"/>
            <w:left w:val="none" w:sz="0" w:space="0" w:color="auto"/>
            <w:bottom w:val="none" w:sz="0" w:space="0" w:color="auto"/>
            <w:right w:val="none" w:sz="0" w:space="0" w:color="auto"/>
          </w:divBdr>
          <w:divsChild>
            <w:div w:id="738400809">
              <w:marLeft w:val="0"/>
              <w:marRight w:val="0"/>
              <w:marTop w:val="0"/>
              <w:marBottom w:val="0"/>
              <w:divBdr>
                <w:top w:val="none" w:sz="0" w:space="0" w:color="auto"/>
                <w:left w:val="none" w:sz="0" w:space="0" w:color="auto"/>
                <w:bottom w:val="none" w:sz="0" w:space="0" w:color="auto"/>
                <w:right w:val="none" w:sz="0" w:space="0" w:color="auto"/>
              </w:divBdr>
              <w:divsChild>
                <w:div w:id="127936559">
                  <w:marLeft w:val="0"/>
                  <w:marRight w:val="0"/>
                  <w:marTop w:val="0"/>
                  <w:marBottom w:val="0"/>
                  <w:divBdr>
                    <w:top w:val="none" w:sz="0" w:space="0" w:color="auto"/>
                    <w:left w:val="none" w:sz="0" w:space="0" w:color="auto"/>
                    <w:bottom w:val="none" w:sz="0" w:space="0" w:color="auto"/>
                    <w:right w:val="none" w:sz="0" w:space="0" w:color="auto"/>
                  </w:divBdr>
                  <w:divsChild>
                    <w:div w:id="1714885603">
                      <w:marLeft w:val="0"/>
                      <w:marRight w:val="0"/>
                      <w:marTop w:val="0"/>
                      <w:marBottom w:val="0"/>
                      <w:divBdr>
                        <w:top w:val="none" w:sz="0" w:space="0" w:color="auto"/>
                        <w:left w:val="none" w:sz="0" w:space="0" w:color="auto"/>
                        <w:bottom w:val="none" w:sz="0" w:space="0" w:color="auto"/>
                        <w:right w:val="none" w:sz="0" w:space="0" w:color="auto"/>
                      </w:divBdr>
                      <w:divsChild>
                        <w:div w:id="670036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51284240">
              <w:marLeft w:val="0"/>
              <w:marRight w:val="0"/>
              <w:marTop w:val="0"/>
              <w:marBottom w:val="0"/>
              <w:divBdr>
                <w:top w:val="none" w:sz="0" w:space="0" w:color="auto"/>
                <w:left w:val="none" w:sz="0" w:space="0" w:color="auto"/>
                <w:bottom w:val="none" w:sz="0" w:space="0" w:color="auto"/>
                <w:right w:val="none" w:sz="0" w:space="0" w:color="auto"/>
              </w:divBdr>
              <w:divsChild>
                <w:div w:id="143011584">
                  <w:marLeft w:val="0"/>
                  <w:marRight w:val="0"/>
                  <w:marTop w:val="0"/>
                  <w:marBottom w:val="0"/>
                  <w:divBdr>
                    <w:top w:val="none" w:sz="0" w:space="0" w:color="auto"/>
                    <w:left w:val="none" w:sz="0" w:space="0" w:color="auto"/>
                    <w:bottom w:val="none" w:sz="0" w:space="0" w:color="auto"/>
                    <w:right w:val="none" w:sz="0" w:space="0" w:color="auto"/>
                  </w:divBdr>
                  <w:divsChild>
                    <w:div w:id="2130079625">
                      <w:marLeft w:val="0"/>
                      <w:marRight w:val="0"/>
                      <w:marTop w:val="0"/>
                      <w:marBottom w:val="0"/>
                      <w:divBdr>
                        <w:top w:val="none" w:sz="0" w:space="0" w:color="auto"/>
                        <w:left w:val="none" w:sz="0" w:space="0" w:color="auto"/>
                        <w:bottom w:val="none" w:sz="0" w:space="0" w:color="auto"/>
                        <w:right w:val="none" w:sz="0" w:space="0" w:color="auto"/>
                      </w:divBdr>
                      <w:divsChild>
                        <w:div w:id="6719731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2070565844">
      <w:bodyDiv w:val="1"/>
      <w:marLeft w:val="0"/>
      <w:marRight w:val="0"/>
      <w:marTop w:val="0"/>
      <w:marBottom w:val="0"/>
      <w:divBdr>
        <w:top w:val="none" w:sz="0" w:space="0" w:color="auto"/>
        <w:left w:val="none" w:sz="0" w:space="0" w:color="auto"/>
        <w:bottom w:val="none" w:sz="0" w:space="0" w:color="auto"/>
        <w:right w:val="none" w:sz="0" w:space="0" w:color="auto"/>
      </w:divBdr>
    </w:div>
    <w:div w:id="2106490098">
      <w:bodyDiv w:val="1"/>
      <w:marLeft w:val="0"/>
      <w:marRight w:val="0"/>
      <w:marTop w:val="0"/>
      <w:marBottom w:val="0"/>
      <w:divBdr>
        <w:top w:val="none" w:sz="0" w:space="0" w:color="auto"/>
        <w:left w:val="none" w:sz="0" w:space="0" w:color="auto"/>
        <w:bottom w:val="none" w:sz="0" w:space="0" w:color="auto"/>
        <w:right w:val="none" w:sz="0" w:space="0" w:color="auto"/>
      </w:divBdr>
      <w:divsChild>
        <w:div w:id="1317108144">
          <w:marLeft w:val="0"/>
          <w:marRight w:val="0"/>
          <w:marTop w:val="0"/>
          <w:marBottom w:val="0"/>
          <w:divBdr>
            <w:top w:val="none" w:sz="0" w:space="0" w:color="auto"/>
            <w:left w:val="none" w:sz="0" w:space="0" w:color="auto"/>
            <w:bottom w:val="none" w:sz="0" w:space="0" w:color="auto"/>
            <w:right w:val="none" w:sz="0" w:space="0" w:color="auto"/>
          </w:divBdr>
        </w:div>
      </w:divsChild>
    </w:div>
    <w:div w:id="2124184682">
      <w:bodyDiv w:val="1"/>
      <w:marLeft w:val="0"/>
      <w:marRight w:val="0"/>
      <w:marTop w:val="0"/>
      <w:marBottom w:val="0"/>
      <w:divBdr>
        <w:top w:val="none" w:sz="0" w:space="0" w:color="auto"/>
        <w:left w:val="none" w:sz="0" w:space="0" w:color="auto"/>
        <w:bottom w:val="none" w:sz="0" w:space="0" w:color="auto"/>
        <w:right w:val="none" w:sz="0" w:space="0" w:color="auto"/>
      </w:divBdr>
    </w:div>
    <w:div w:id="2125539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5817</Words>
  <Characters>33161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Killmier</dc:creator>
  <cp:keywords/>
  <dc:description/>
  <cp:lastModifiedBy>Catherine Devine</cp:lastModifiedBy>
  <cp:revision>3</cp:revision>
  <dcterms:created xsi:type="dcterms:W3CDTF">2023-07-26T01:01:00Z</dcterms:created>
  <dcterms:modified xsi:type="dcterms:W3CDTF">2023-07-26T01:02:00Z</dcterms:modified>
</cp:coreProperties>
</file>